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26A" w:rsidRDefault="00F2026A" w:rsidP="00BC3054">
      <w:pPr>
        <w:widowControl w:val="0"/>
      </w:pPr>
      <w:bookmarkStart w:id="0" w:name="_GoBack"/>
      <w:bookmarkEnd w:id="0"/>
    </w:p>
    <w:p w:rsidR="00F2026A" w:rsidRDefault="00F2026A" w:rsidP="00BC3054">
      <w:pPr>
        <w:widowControl w:val="0"/>
      </w:pPr>
    </w:p>
    <w:p w:rsidR="00F2026A" w:rsidRPr="002A06E8" w:rsidRDefault="00F2026A" w:rsidP="00BC3054">
      <w:pPr>
        <w:pStyle w:val="Portada"/>
        <w:widowControl w:val="0"/>
      </w:pPr>
      <w:r w:rsidRPr="002A06E8">
        <w:t>Sistema Nacional de Protección Civil</w:t>
      </w:r>
    </w:p>
    <w:p w:rsidR="00F2026A" w:rsidRPr="00D37839" w:rsidRDefault="00F2026A" w:rsidP="00BC3054">
      <w:pPr>
        <w:pStyle w:val="Portada"/>
        <w:widowControl w:val="0"/>
      </w:pPr>
      <w:r w:rsidRPr="002A06E8">
        <w:t xml:space="preserve">Coordinación </w:t>
      </w:r>
      <w:r w:rsidR="00A85732" w:rsidRPr="00D37839">
        <w:t>nacional</w:t>
      </w:r>
      <w:r w:rsidRPr="00D37839">
        <w:t xml:space="preserve"> de Protección Civil</w:t>
      </w:r>
    </w:p>
    <w:p w:rsidR="00F2026A" w:rsidRPr="00D37839" w:rsidRDefault="00F2026A" w:rsidP="00BC3054">
      <w:pPr>
        <w:pStyle w:val="Portada"/>
        <w:widowControl w:val="0"/>
      </w:pPr>
      <w:r w:rsidRPr="00D37839">
        <w:t>Centro Nacional de Prevención de Desastres</w:t>
      </w:r>
    </w:p>
    <w:p w:rsidR="00F2026A" w:rsidRPr="00D37839" w:rsidRDefault="00F2026A" w:rsidP="00BC3054">
      <w:pPr>
        <w:widowControl w:val="0"/>
      </w:pPr>
    </w:p>
    <w:p w:rsidR="00F2026A" w:rsidRPr="00D37839" w:rsidRDefault="00F2026A" w:rsidP="00BC3054">
      <w:pPr>
        <w:widowControl w:val="0"/>
      </w:pPr>
    </w:p>
    <w:p w:rsidR="00F2026A" w:rsidRPr="00D37839" w:rsidRDefault="0039328E" w:rsidP="002A06E8">
      <w:pPr>
        <w:pStyle w:val="Portada"/>
      </w:pPr>
      <w:bookmarkStart w:id="1" w:name="OLE_LINK89"/>
      <w:bookmarkStart w:id="2" w:name="OLE_LINK90"/>
      <w:r w:rsidRPr="00D37839">
        <w:t>G</w:t>
      </w:r>
      <w:r w:rsidR="00F909A8" w:rsidRPr="00D37839">
        <w:t>UÍA DE CONTENIDO MÍNIMO PARA LA ELABORACIÓN DE</w:t>
      </w:r>
      <w:r w:rsidRPr="00D37839">
        <w:t xml:space="preserve"> ATLAS ESTATALES Y MU</w:t>
      </w:r>
      <w:r w:rsidR="00B76423" w:rsidRPr="00D37839">
        <w:t>NICIPALES DE PELIGROS Y RIESGOS</w:t>
      </w:r>
    </w:p>
    <w:p w:rsidR="00F2026A" w:rsidRPr="00D37839" w:rsidRDefault="0062026D" w:rsidP="002A06E8">
      <w:pPr>
        <w:pStyle w:val="Portada"/>
      </w:pPr>
      <w:r w:rsidRPr="00D37839">
        <w:t>VERSIÓN 201</w:t>
      </w:r>
      <w:r w:rsidR="00A872B3" w:rsidRPr="00D37839">
        <w:t>4</w:t>
      </w:r>
    </w:p>
    <w:bookmarkEnd w:id="1"/>
    <w:bookmarkEnd w:id="2"/>
    <w:p w:rsidR="00A947A5" w:rsidRPr="00D37839" w:rsidRDefault="00A947A5" w:rsidP="00BC3054">
      <w:pPr>
        <w:widowControl w:val="0"/>
      </w:pPr>
    </w:p>
    <w:p w:rsidR="00843368" w:rsidRPr="00D37839" w:rsidRDefault="004246D1" w:rsidP="00BC3054">
      <w:pPr>
        <w:pStyle w:val="Portada"/>
        <w:widowControl w:val="0"/>
        <w:rPr>
          <w:szCs w:val="28"/>
        </w:rPr>
      </w:pPr>
      <w:r w:rsidRPr="00D37839">
        <w:rPr>
          <w:szCs w:val="28"/>
        </w:rPr>
        <w:t>basadA</w:t>
      </w:r>
      <w:r w:rsidR="00843368" w:rsidRPr="00D37839">
        <w:rPr>
          <w:szCs w:val="28"/>
        </w:rPr>
        <w:t xml:space="preserve"> en las metodologías para la elaboración de</w:t>
      </w:r>
    </w:p>
    <w:p w:rsidR="00843368" w:rsidRPr="00D37839" w:rsidRDefault="00843368" w:rsidP="00BC3054">
      <w:pPr>
        <w:pStyle w:val="Portada"/>
        <w:widowControl w:val="0"/>
        <w:rPr>
          <w:szCs w:val="28"/>
        </w:rPr>
      </w:pPr>
      <w:r w:rsidRPr="00D37839">
        <w:rPr>
          <w:szCs w:val="28"/>
        </w:rPr>
        <w:t>atlas de</w:t>
      </w:r>
      <w:r w:rsidR="00A07A95" w:rsidRPr="00D37839">
        <w:rPr>
          <w:szCs w:val="28"/>
        </w:rPr>
        <w:t xml:space="preserve"> PELIGROS Y</w:t>
      </w:r>
      <w:r w:rsidRPr="00D37839">
        <w:rPr>
          <w:szCs w:val="28"/>
        </w:rPr>
        <w:t xml:space="preserve"> riesgos estatales y municipales</w:t>
      </w:r>
    </w:p>
    <w:p w:rsidR="002A06E8" w:rsidRPr="00D37839" w:rsidRDefault="002A06E8" w:rsidP="00BC3054">
      <w:pPr>
        <w:pStyle w:val="Portada"/>
        <w:widowControl w:val="0"/>
        <w:rPr>
          <w:szCs w:val="28"/>
        </w:rPr>
      </w:pPr>
    </w:p>
    <w:p w:rsidR="00F909A8" w:rsidRPr="00D37839" w:rsidRDefault="00EF60E7" w:rsidP="002A06E8">
      <w:pPr>
        <w:pStyle w:val="Autores"/>
      </w:pPr>
      <w:r w:rsidRPr="00D37839">
        <w:t>Dirección de Análisis y Gestión de Riesgos</w:t>
      </w:r>
    </w:p>
    <w:p w:rsidR="00F909A8" w:rsidRPr="00D37839" w:rsidRDefault="00F909A8" w:rsidP="002A06E8">
      <w:pPr>
        <w:pStyle w:val="Autores"/>
      </w:pPr>
      <w:r w:rsidRPr="00D37839">
        <w:t>Dirección de Investigación</w:t>
      </w:r>
    </w:p>
    <w:p w:rsidR="00EF60E7" w:rsidRPr="00D37839" w:rsidRDefault="00EF60E7" w:rsidP="002A06E8">
      <w:pPr>
        <w:pStyle w:val="Autores"/>
      </w:pPr>
    </w:p>
    <w:p w:rsidR="00F2026A" w:rsidRPr="00097B4B" w:rsidRDefault="00F909A8" w:rsidP="002A06E8">
      <w:pPr>
        <w:pStyle w:val="Autores"/>
      </w:pPr>
      <w:r w:rsidRPr="00D37839">
        <w:t>México, D. F.,</w:t>
      </w:r>
      <w:r w:rsidR="00F2026A" w:rsidRPr="00D37839">
        <w:t xml:space="preserve"> </w:t>
      </w:r>
      <w:r w:rsidR="0062026D" w:rsidRPr="00D37839">
        <w:t>201</w:t>
      </w:r>
      <w:r w:rsidR="00A872B3" w:rsidRPr="00D37839">
        <w:t>4</w:t>
      </w:r>
    </w:p>
    <w:p w:rsidR="00F2026A" w:rsidRPr="00097B4B" w:rsidRDefault="00F2026A" w:rsidP="002A06E8">
      <w:pPr>
        <w:pStyle w:val="Autores"/>
        <w:sectPr w:rsidR="00F2026A" w:rsidRPr="00097B4B">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20" w:footer="720" w:gutter="0"/>
          <w:cols w:space="720"/>
        </w:sectPr>
      </w:pPr>
    </w:p>
    <w:p w:rsidR="00BA7BE1" w:rsidRPr="00097B4B" w:rsidRDefault="00BA7BE1" w:rsidP="004570EC"/>
    <w:p w:rsidR="00F2026A" w:rsidRPr="00097B4B" w:rsidRDefault="004570EC" w:rsidP="004570EC">
      <w:pPr>
        <w:pStyle w:val="Ttulo"/>
      </w:pPr>
      <w:commentRangeStart w:id="3"/>
      <w:r w:rsidRPr="00097B4B">
        <w:t>Contenido</w:t>
      </w:r>
      <w:commentRangeEnd w:id="3"/>
      <w:r w:rsidR="00CE5ED1">
        <w:rPr>
          <w:rStyle w:val="Refdecomentario"/>
          <w:rFonts w:eastAsia="Cambria"/>
          <w:b w:val="0"/>
          <w:bCs w:val="0"/>
          <w:caps w:val="0"/>
          <w:kern w:val="0"/>
          <w:lang w:val="x-none"/>
        </w:rPr>
        <w:commentReference w:id="3"/>
      </w:r>
    </w:p>
    <w:p w:rsidR="0023723B" w:rsidRDefault="00F2026A">
      <w:pPr>
        <w:pStyle w:val="TDC1"/>
        <w:rPr>
          <w:rFonts w:asciiTheme="minorHAnsi" w:eastAsiaTheme="minorEastAsia" w:hAnsiTheme="minorHAnsi" w:cstheme="minorBidi"/>
          <w:b w:val="0"/>
          <w:caps w:val="0"/>
          <w:szCs w:val="22"/>
          <w:lang w:val="es-MX" w:eastAsia="es-MX"/>
        </w:rPr>
      </w:pPr>
      <w:r w:rsidRPr="00D2681D">
        <w:rPr>
          <w:szCs w:val="22"/>
        </w:rPr>
        <w:fldChar w:fldCharType="begin"/>
      </w:r>
      <w:r w:rsidRPr="00D2681D">
        <w:rPr>
          <w:szCs w:val="22"/>
        </w:rPr>
        <w:instrText xml:space="preserve"> TOC \o "1-3" \h \z \u </w:instrText>
      </w:r>
      <w:r w:rsidRPr="00D2681D">
        <w:rPr>
          <w:szCs w:val="22"/>
        </w:rPr>
        <w:fldChar w:fldCharType="separate"/>
      </w:r>
      <w:hyperlink w:anchor="_Toc403738016" w:history="1">
        <w:r w:rsidR="0023723B" w:rsidRPr="003954E9">
          <w:rPr>
            <w:rStyle w:val="Hipervnculo"/>
          </w:rPr>
          <w:t>INTRODUCCIÓN</w:t>
        </w:r>
        <w:r w:rsidR="0023723B">
          <w:rPr>
            <w:webHidden/>
          </w:rPr>
          <w:tab/>
        </w:r>
        <w:r w:rsidR="0023723B">
          <w:rPr>
            <w:webHidden/>
          </w:rPr>
          <w:fldChar w:fldCharType="begin"/>
        </w:r>
        <w:r w:rsidR="0023723B">
          <w:rPr>
            <w:webHidden/>
          </w:rPr>
          <w:instrText xml:space="preserve"> PAGEREF _Toc403738016 \h </w:instrText>
        </w:r>
        <w:r w:rsidR="0023723B">
          <w:rPr>
            <w:webHidden/>
          </w:rPr>
        </w:r>
        <w:r w:rsidR="0023723B">
          <w:rPr>
            <w:webHidden/>
          </w:rPr>
          <w:fldChar w:fldCharType="separate"/>
        </w:r>
        <w:r w:rsidR="0023723B">
          <w:rPr>
            <w:webHidden/>
          </w:rPr>
          <w:t>1</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017" w:history="1">
        <w:r w:rsidR="0023723B" w:rsidRPr="003954E9">
          <w:rPr>
            <w:rStyle w:val="Hipervnculo"/>
          </w:rPr>
          <w:t>1.</w:t>
        </w:r>
        <w:r w:rsidR="0023723B">
          <w:rPr>
            <w:rFonts w:asciiTheme="minorHAnsi" w:eastAsiaTheme="minorEastAsia" w:hAnsiTheme="minorHAnsi" w:cstheme="minorBidi"/>
            <w:b w:val="0"/>
            <w:caps w:val="0"/>
            <w:szCs w:val="22"/>
            <w:lang w:val="es-MX" w:eastAsia="es-MX"/>
          </w:rPr>
          <w:tab/>
        </w:r>
        <w:r w:rsidR="0023723B" w:rsidRPr="003954E9">
          <w:rPr>
            <w:rStyle w:val="Hipervnculo"/>
          </w:rPr>
          <w:t>integración de la información</w:t>
        </w:r>
        <w:r w:rsidR="0023723B">
          <w:rPr>
            <w:webHidden/>
          </w:rPr>
          <w:tab/>
        </w:r>
        <w:r w:rsidR="0023723B">
          <w:rPr>
            <w:webHidden/>
          </w:rPr>
          <w:fldChar w:fldCharType="begin"/>
        </w:r>
        <w:r w:rsidR="0023723B">
          <w:rPr>
            <w:webHidden/>
          </w:rPr>
          <w:instrText xml:space="preserve"> PAGEREF _Toc403738017 \h </w:instrText>
        </w:r>
        <w:r w:rsidR="0023723B">
          <w:rPr>
            <w:webHidden/>
          </w:rPr>
        </w:r>
        <w:r w:rsidR="0023723B">
          <w:rPr>
            <w:webHidden/>
          </w:rPr>
          <w:fldChar w:fldCharType="separate"/>
        </w:r>
        <w:r w:rsidR="0023723B">
          <w:rPr>
            <w:webHidden/>
          </w:rPr>
          <w:t>3</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18" w:history="1">
        <w:r w:rsidR="0023723B" w:rsidRPr="003954E9">
          <w:rPr>
            <w:rStyle w:val="Hipervnculo"/>
          </w:rPr>
          <w:t>1.1.</w:t>
        </w:r>
        <w:r w:rsidR="0023723B">
          <w:rPr>
            <w:rFonts w:asciiTheme="minorHAnsi" w:eastAsiaTheme="minorEastAsia" w:hAnsiTheme="minorHAnsi" w:cstheme="minorBidi"/>
            <w:caps w:val="0"/>
            <w:sz w:val="22"/>
            <w:szCs w:val="22"/>
            <w:lang w:val="es-MX" w:eastAsia="es-MX"/>
          </w:rPr>
          <w:tab/>
        </w:r>
        <w:r w:rsidR="0023723B" w:rsidRPr="003954E9">
          <w:rPr>
            <w:rStyle w:val="Hipervnculo"/>
          </w:rPr>
          <w:t>Sistema de referencia</w:t>
        </w:r>
        <w:r w:rsidR="0023723B">
          <w:rPr>
            <w:webHidden/>
          </w:rPr>
          <w:tab/>
        </w:r>
        <w:r w:rsidR="0023723B">
          <w:rPr>
            <w:webHidden/>
          </w:rPr>
          <w:fldChar w:fldCharType="begin"/>
        </w:r>
        <w:r w:rsidR="0023723B">
          <w:rPr>
            <w:webHidden/>
          </w:rPr>
          <w:instrText xml:space="preserve"> PAGEREF _Toc403738018 \h </w:instrText>
        </w:r>
        <w:r w:rsidR="0023723B">
          <w:rPr>
            <w:webHidden/>
          </w:rPr>
        </w:r>
        <w:r w:rsidR="0023723B">
          <w:rPr>
            <w:webHidden/>
          </w:rPr>
          <w:fldChar w:fldCharType="separate"/>
        </w:r>
        <w:r w:rsidR="0023723B">
          <w:rPr>
            <w:webHidden/>
          </w:rPr>
          <w:t>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19" w:history="1">
        <w:r w:rsidR="0023723B" w:rsidRPr="003954E9">
          <w:rPr>
            <w:rStyle w:val="Hipervnculo"/>
          </w:rPr>
          <w:t>1.2.</w:t>
        </w:r>
        <w:r w:rsidR="0023723B">
          <w:rPr>
            <w:rFonts w:asciiTheme="minorHAnsi" w:eastAsiaTheme="minorEastAsia" w:hAnsiTheme="minorHAnsi" w:cstheme="minorBidi"/>
            <w:caps w:val="0"/>
            <w:sz w:val="22"/>
            <w:szCs w:val="22"/>
            <w:lang w:val="es-MX" w:eastAsia="es-MX"/>
          </w:rPr>
          <w:tab/>
        </w:r>
        <w:r w:rsidR="0023723B" w:rsidRPr="003954E9">
          <w:rPr>
            <w:rStyle w:val="Hipervnculo"/>
          </w:rPr>
          <w:t>Metadatos</w:t>
        </w:r>
        <w:r w:rsidR="0023723B">
          <w:rPr>
            <w:webHidden/>
          </w:rPr>
          <w:tab/>
        </w:r>
        <w:r w:rsidR="0023723B">
          <w:rPr>
            <w:webHidden/>
          </w:rPr>
          <w:fldChar w:fldCharType="begin"/>
        </w:r>
        <w:r w:rsidR="0023723B">
          <w:rPr>
            <w:webHidden/>
          </w:rPr>
          <w:instrText xml:space="preserve"> PAGEREF _Toc403738019 \h </w:instrText>
        </w:r>
        <w:r w:rsidR="0023723B">
          <w:rPr>
            <w:webHidden/>
          </w:rPr>
        </w:r>
        <w:r w:rsidR="0023723B">
          <w:rPr>
            <w:webHidden/>
          </w:rPr>
          <w:fldChar w:fldCharType="separate"/>
        </w:r>
        <w:r w:rsidR="0023723B">
          <w:rPr>
            <w:webHidden/>
          </w:rPr>
          <w:t>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0" w:history="1">
        <w:r w:rsidR="0023723B" w:rsidRPr="003954E9">
          <w:rPr>
            <w:rStyle w:val="Hipervnculo"/>
          </w:rPr>
          <w:t>1.3.</w:t>
        </w:r>
        <w:r w:rsidR="0023723B">
          <w:rPr>
            <w:rFonts w:asciiTheme="minorHAnsi" w:eastAsiaTheme="minorEastAsia" w:hAnsiTheme="minorHAnsi" w:cstheme="minorBidi"/>
            <w:caps w:val="0"/>
            <w:sz w:val="22"/>
            <w:szCs w:val="22"/>
            <w:lang w:val="es-MX" w:eastAsia="es-MX"/>
          </w:rPr>
          <w:tab/>
        </w:r>
        <w:r w:rsidR="0023723B" w:rsidRPr="003954E9">
          <w:rPr>
            <w:rStyle w:val="Hipervnculo"/>
          </w:rPr>
          <w:t>Publicación de la información</w:t>
        </w:r>
        <w:r w:rsidR="0023723B">
          <w:rPr>
            <w:webHidden/>
          </w:rPr>
          <w:tab/>
        </w:r>
        <w:r w:rsidR="0023723B">
          <w:rPr>
            <w:webHidden/>
          </w:rPr>
          <w:fldChar w:fldCharType="begin"/>
        </w:r>
        <w:r w:rsidR="0023723B">
          <w:rPr>
            <w:webHidden/>
          </w:rPr>
          <w:instrText xml:space="preserve"> PAGEREF _Toc403738020 \h </w:instrText>
        </w:r>
        <w:r w:rsidR="0023723B">
          <w:rPr>
            <w:webHidden/>
          </w:rPr>
        </w:r>
        <w:r w:rsidR="0023723B">
          <w:rPr>
            <w:webHidden/>
          </w:rPr>
          <w:fldChar w:fldCharType="separate"/>
        </w:r>
        <w:r w:rsidR="0023723B">
          <w:rPr>
            <w:webHidden/>
          </w:rPr>
          <w:t>4</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021" w:history="1">
        <w:r w:rsidR="0023723B" w:rsidRPr="003954E9">
          <w:rPr>
            <w:rStyle w:val="Hipervnculo"/>
          </w:rPr>
          <w:t>2.</w:t>
        </w:r>
        <w:r w:rsidR="0023723B">
          <w:rPr>
            <w:rFonts w:asciiTheme="minorHAnsi" w:eastAsiaTheme="minorEastAsia" w:hAnsiTheme="minorHAnsi" w:cstheme="minorBidi"/>
            <w:b w:val="0"/>
            <w:caps w:val="0"/>
            <w:szCs w:val="22"/>
            <w:lang w:val="es-MX" w:eastAsia="es-MX"/>
          </w:rPr>
          <w:tab/>
        </w:r>
        <w:r w:rsidR="0023723B" w:rsidRPr="003954E9">
          <w:rPr>
            <w:rStyle w:val="Hipervnculo"/>
          </w:rPr>
          <w:t>Fenómenos perturbadores DE ORIGEN NATURAL</w:t>
        </w:r>
        <w:r w:rsidR="0023723B">
          <w:rPr>
            <w:webHidden/>
          </w:rPr>
          <w:tab/>
        </w:r>
        <w:r w:rsidR="0023723B">
          <w:rPr>
            <w:webHidden/>
          </w:rPr>
          <w:fldChar w:fldCharType="begin"/>
        </w:r>
        <w:r w:rsidR="0023723B">
          <w:rPr>
            <w:webHidden/>
          </w:rPr>
          <w:instrText xml:space="preserve"> PAGEREF _Toc403738021 \h </w:instrText>
        </w:r>
        <w:r w:rsidR="0023723B">
          <w:rPr>
            <w:webHidden/>
          </w:rPr>
        </w:r>
        <w:r w:rsidR="0023723B">
          <w:rPr>
            <w:webHidden/>
          </w:rPr>
          <w:fldChar w:fldCharType="separate"/>
        </w:r>
        <w:r w:rsidR="0023723B">
          <w:rPr>
            <w:webHidden/>
          </w:rPr>
          <w:t>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2" w:history="1">
        <w:r w:rsidR="0023723B" w:rsidRPr="003954E9">
          <w:rPr>
            <w:rStyle w:val="Hipervnculo"/>
          </w:rPr>
          <w:t>2.1.</w:t>
        </w:r>
        <w:r w:rsidR="0023723B">
          <w:rPr>
            <w:rFonts w:asciiTheme="minorHAnsi" w:eastAsiaTheme="minorEastAsia" w:hAnsiTheme="minorHAnsi" w:cstheme="minorBidi"/>
            <w:caps w:val="0"/>
            <w:sz w:val="22"/>
            <w:szCs w:val="22"/>
            <w:lang w:val="es-MX" w:eastAsia="es-MX"/>
          </w:rPr>
          <w:tab/>
        </w:r>
        <w:r w:rsidR="0023723B" w:rsidRPr="003954E9">
          <w:rPr>
            <w:rStyle w:val="Hipervnculo"/>
          </w:rPr>
          <w:t>PELIGROS GEOLÓGICOS</w:t>
        </w:r>
        <w:r w:rsidR="0023723B">
          <w:rPr>
            <w:webHidden/>
          </w:rPr>
          <w:tab/>
        </w:r>
        <w:r w:rsidR="0023723B">
          <w:rPr>
            <w:webHidden/>
          </w:rPr>
          <w:fldChar w:fldCharType="begin"/>
        </w:r>
        <w:r w:rsidR="0023723B">
          <w:rPr>
            <w:webHidden/>
          </w:rPr>
          <w:instrText xml:space="preserve"> PAGEREF _Toc403738022 \h </w:instrText>
        </w:r>
        <w:r w:rsidR="0023723B">
          <w:rPr>
            <w:webHidden/>
          </w:rPr>
        </w:r>
        <w:r w:rsidR="0023723B">
          <w:rPr>
            <w:webHidden/>
          </w:rPr>
          <w:fldChar w:fldCharType="separate"/>
        </w:r>
        <w:r w:rsidR="0023723B">
          <w:rPr>
            <w:webHidden/>
          </w:rPr>
          <w:t>5</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3" w:history="1">
        <w:r w:rsidR="0023723B" w:rsidRPr="003954E9">
          <w:rPr>
            <w:rStyle w:val="Hipervnculo"/>
          </w:rPr>
          <w:t>2.2.</w:t>
        </w:r>
        <w:r w:rsidR="0023723B">
          <w:rPr>
            <w:rFonts w:asciiTheme="minorHAnsi" w:eastAsiaTheme="minorEastAsia" w:hAnsiTheme="minorHAnsi" w:cstheme="minorBidi"/>
            <w:caps w:val="0"/>
            <w:sz w:val="22"/>
            <w:szCs w:val="22"/>
            <w:lang w:val="es-MX" w:eastAsia="es-MX"/>
          </w:rPr>
          <w:tab/>
        </w:r>
        <w:r w:rsidR="0023723B" w:rsidRPr="003954E9">
          <w:rPr>
            <w:rStyle w:val="Hipervnculo"/>
          </w:rPr>
          <w:t>PELIGROS HIDROMETEOROLÓGICOS</w:t>
        </w:r>
        <w:r w:rsidR="0023723B">
          <w:rPr>
            <w:webHidden/>
          </w:rPr>
          <w:tab/>
        </w:r>
        <w:r w:rsidR="0023723B">
          <w:rPr>
            <w:webHidden/>
          </w:rPr>
          <w:fldChar w:fldCharType="begin"/>
        </w:r>
        <w:r w:rsidR="0023723B">
          <w:rPr>
            <w:webHidden/>
          </w:rPr>
          <w:instrText xml:space="preserve"> PAGEREF _Toc403738023 \h </w:instrText>
        </w:r>
        <w:r w:rsidR="0023723B">
          <w:rPr>
            <w:webHidden/>
          </w:rPr>
        </w:r>
        <w:r w:rsidR="0023723B">
          <w:rPr>
            <w:webHidden/>
          </w:rPr>
          <w:fldChar w:fldCharType="separate"/>
        </w:r>
        <w:r w:rsidR="0023723B">
          <w:rPr>
            <w:webHidden/>
          </w:rPr>
          <w:t>5</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024" w:history="1">
        <w:r w:rsidR="0023723B" w:rsidRPr="003954E9">
          <w:rPr>
            <w:rStyle w:val="Hipervnculo"/>
          </w:rPr>
          <w:t>3.</w:t>
        </w:r>
        <w:r w:rsidR="0023723B">
          <w:rPr>
            <w:rFonts w:asciiTheme="minorHAnsi" w:eastAsiaTheme="minorEastAsia" w:hAnsiTheme="minorHAnsi" w:cstheme="minorBidi"/>
            <w:b w:val="0"/>
            <w:caps w:val="0"/>
            <w:szCs w:val="22"/>
            <w:lang w:val="es-MX" w:eastAsia="es-MX"/>
          </w:rPr>
          <w:tab/>
        </w:r>
        <w:r w:rsidR="0023723B" w:rsidRPr="003954E9">
          <w:rPr>
            <w:rStyle w:val="Hipervnculo"/>
          </w:rPr>
          <w:t>MAPA BASE</w:t>
        </w:r>
        <w:r w:rsidR="0023723B">
          <w:rPr>
            <w:webHidden/>
          </w:rPr>
          <w:tab/>
        </w:r>
        <w:r w:rsidR="0023723B">
          <w:rPr>
            <w:webHidden/>
          </w:rPr>
          <w:fldChar w:fldCharType="begin"/>
        </w:r>
        <w:r w:rsidR="0023723B">
          <w:rPr>
            <w:webHidden/>
          </w:rPr>
          <w:instrText xml:space="preserve"> PAGEREF _Toc403738024 \h </w:instrText>
        </w:r>
        <w:r w:rsidR="0023723B">
          <w:rPr>
            <w:webHidden/>
          </w:rPr>
        </w:r>
        <w:r w:rsidR="0023723B">
          <w:rPr>
            <w:webHidden/>
          </w:rPr>
          <w:fldChar w:fldCharType="separate"/>
        </w:r>
        <w:r w:rsidR="0023723B">
          <w:rPr>
            <w:webHidden/>
          </w:rPr>
          <w:t>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5" w:history="1">
        <w:r w:rsidR="0023723B" w:rsidRPr="003954E9">
          <w:rPr>
            <w:rStyle w:val="Hipervnculo"/>
          </w:rPr>
          <w:t>3.1.</w:t>
        </w:r>
        <w:r w:rsidR="0023723B">
          <w:rPr>
            <w:rFonts w:asciiTheme="minorHAnsi" w:eastAsiaTheme="minorEastAsia" w:hAnsiTheme="minorHAnsi" w:cstheme="minorBidi"/>
            <w:caps w:val="0"/>
            <w:sz w:val="22"/>
            <w:szCs w:val="22"/>
            <w:lang w:val="es-MX" w:eastAsia="es-MX"/>
          </w:rPr>
          <w:tab/>
        </w:r>
        <w:r w:rsidR="0023723B" w:rsidRPr="003954E9">
          <w:rPr>
            <w:rStyle w:val="Hipervnculo"/>
          </w:rPr>
          <w:t>Características físicas.</w:t>
        </w:r>
        <w:r w:rsidR="0023723B">
          <w:rPr>
            <w:webHidden/>
          </w:rPr>
          <w:tab/>
        </w:r>
        <w:r w:rsidR="0023723B">
          <w:rPr>
            <w:webHidden/>
          </w:rPr>
          <w:fldChar w:fldCharType="begin"/>
        </w:r>
        <w:r w:rsidR="0023723B">
          <w:rPr>
            <w:webHidden/>
          </w:rPr>
          <w:instrText xml:space="preserve"> PAGEREF _Toc403738025 \h </w:instrText>
        </w:r>
        <w:r w:rsidR="0023723B">
          <w:rPr>
            <w:webHidden/>
          </w:rPr>
        </w:r>
        <w:r w:rsidR="0023723B">
          <w:rPr>
            <w:webHidden/>
          </w:rPr>
          <w:fldChar w:fldCharType="separate"/>
        </w:r>
        <w:r w:rsidR="0023723B">
          <w:rPr>
            <w:webHidden/>
          </w:rPr>
          <w:t>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6" w:history="1">
        <w:r w:rsidR="0023723B" w:rsidRPr="003954E9">
          <w:rPr>
            <w:rStyle w:val="Hipervnculo"/>
          </w:rPr>
          <w:t>3.2.</w:t>
        </w:r>
        <w:r w:rsidR="0023723B">
          <w:rPr>
            <w:rFonts w:asciiTheme="minorHAnsi" w:eastAsiaTheme="minorEastAsia" w:hAnsiTheme="minorHAnsi" w:cstheme="minorBidi"/>
            <w:caps w:val="0"/>
            <w:sz w:val="22"/>
            <w:szCs w:val="22"/>
            <w:lang w:val="es-MX" w:eastAsia="es-MX"/>
          </w:rPr>
          <w:tab/>
        </w:r>
        <w:r w:rsidR="0023723B" w:rsidRPr="003954E9">
          <w:rPr>
            <w:rStyle w:val="Hipervnculo"/>
          </w:rPr>
          <w:t>3.2 Características sociodemográficas.</w:t>
        </w:r>
        <w:r w:rsidR="0023723B">
          <w:rPr>
            <w:webHidden/>
          </w:rPr>
          <w:tab/>
        </w:r>
        <w:r w:rsidR="0023723B">
          <w:rPr>
            <w:webHidden/>
          </w:rPr>
          <w:fldChar w:fldCharType="begin"/>
        </w:r>
        <w:r w:rsidR="0023723B">
          <w:rPr>
            <w:webHidden/>
          </w:rPr>
          <w:instrText xml:space="preserve"> PAGEREF _Toc403738026 \h </w:instrText>
        </w:r>
        <w:r w:rsidR="0023723B">
          <w:rPr>
            <w:webHidden/>
          </w:rPr>
        </w:r>
        <w:r w:rsidR="0023723B">
          <w:rPr>
            <w:webHidden/>
          </w:rPr>
          <w:fldChar w:fldCharType="separate"/>
        </w:r>
        <w:r w:rsidR="0023723B">
          <w:rPr>
            <w:webHidden/>
          </w:rPr>
          <w:t>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7" w:history="1">
        <w:r w:rsidR="0023723B" w:rsidRPr="003954E9">
          <w:rPr>
            <w:rStyle w:val="Hipervnculo"/>
          </w:rPr>
          <w:t>3.3.</w:t>
        </w:r>
        <w:r w:rsidR="0023723B">
          <w:rPr>
            <w:rFonts w:asciiTheme="minorHAnsi" w:eastAsiaTheme="minorEastAsia" w:hAnsiTheme="minorHAnsi" w:cstheme="minorBidi"/>
            <w:caps w:val="0"/>
            <w:sz w:val="22"/>
            <w:szCs w:val="22"/>
            <w:lang w:val="es-MX" w:eastAsia="es-MX"/>
          </w:rPr>
          <w:tab/>
        </w:r>
        <w:r w:rsidR="0023723B" w:rsidRPr="003954E9">
          <w:rPr>
            <w:rStyle w:val="Hipervnculo"/>
          </w:rPr>
          <w:t>Infraestructura estratégica.</w:t>
        </w:r>
        <w:r w:rsidR="0023723B">
          <w:rPr>
            <w:webHidden/>
          </w:rPr>
          <w:tab/>
        </w:r>
        <w:r w:rsidR="0023723B">
          <w:rPr>
            <w:webHidden/>
          </w:rPr>
          <w:fldChar w:fldCharType="begin"/>
        </w:r>
        <w:r w:rsidR="0023723B">
          <w:rPr>
            <w:webHidden/>
          </w:rPr>
          <w:instrText xml:space="preserve"> PAGEREF _Toc403738027 \h </w:instrText>
        </w:r>
        <w:r w:rsidR="0023723B">
          <w:rPr>
            <w:webHidden/>
          </w:rPr>
        </w:r>
        <w:r w:rsidR="0023723B">
          <w:rPr>
            <w:webHidden/>
          </w:rPr>
          <w:fldChar w:fldCharType="separate"/>
        </w:r>
        <w:r w:rsidR="0023723B">
          <w:rPr>
            <w:webHidden/>
          </w:rPr>
          <w:t>7</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028" w:history="1">
        <w:r w:rsidR="0023723B" w:rsidRPr="003954E9">
          <w:rPr>
            <w:rStyle w:val="Hipervnculo"/>
          </w:rPr>
          <w:t>4.</w:t>
        </w:r>
        <w:r w:rsidR="0023723B">
          <w:rPr>
            <w:rFonts w:asciiTheme="minorHAnsi" w:eastAsiaTheme="minorEastAsia" w:hAnsiTheme="minorHAnsi" w:cstheme="minorBidi"/>
            <w:b w:val="0"/>
            <w:caps w:val="0"/>
            <w:szCs w:val="22"/>
            <w:lang w:val="es-MX" w:eastAsia="es-MX"/>
          </w:rPr>
          <w:tab/>
        </w:r>
        <w:r w:rsidR="0023723B" w:rsidRPr="003954E9">
          <w:rPr>
            <w:rStyle w:val="Hipervnculo"/>
          </w:rPr>
          <w:t>Fenómenos geológicos</w:t>
        </w:r>
        <w:r w:rsidR="0023723B">
          <w:rPr>
            <w:webHidden/>
          </w:rPr>
          <w:tab/>
        </w:r>
        <w:r w:rsidR="0023723B">
          <w:rPr>
            <w:webHidden/>
          </w:rPr>
          <w:fldChar w:fldCharType="begin"/>
        </w:r>
        <w:r w:rsidR="0023723B">
          <w:rPr>
            <w:webHidden/>
          </w:rPr>
          <w:instrText xml:space="preserve"> PAGEREF _Toc403738028 \h </w:instrText>
        </w:r>
        <w:r w:rsidR="0023723B">
          <w:rPr>
            <w:webHidden/>
          </w:rPr>
        </w:r>
        <w:r w:rsidR="0023723B">
          <w:rPr>
            <w:webHidden/>
          </w:rPr>
          <w:fldChar w:fldCharType="separate"/>
        </w:r>
        <w:r w:rsidR="0023723B">
          <w:rPr>
            <w:webHidden/>
          </w:rPr>
          <w:t>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29" w:history="1">
        <w:r w:rsidR="0023723B" w:rsidRPr="003954E9">
          <w:rPr>
            <w:rStyle w:val="Hipervnculo"/>
          </w:rPr>
          <w:t>inestabilidad de laderas, LICUACIÓN DE SUELOS, HUNDIMIENTO Y AGRIETAMIENTO DEL TERRENO, TSUNAMI, SISMO Y VULCANISMO</w:t>
        </w:r>
        <w:r w:rsidR="0023723B">
          <w:rPr>
            <w:webHidden/>
          </w:rPr>
          <w:tab/>
        </w:r>
        <w:r w:rsidR="0023723B">
          <w:rPr>
            <w:webHidden/>
          </w:rPr>
          <w:fldChar w:fldCharType="begin"/>
        </w:r>
        <w:r w:rsidR="0023723B">
          <w:rPr>
            <w:webHidden/>
          </w:rPr>
          <w:instrText xml:space="preserve"> PAGEREF _Toc403738029 \h </w:instrText>
        </w:r>
        <w:r w:rsidR="0023723B">
          <w:rPr>
            <w:webHidden/>
          </w:rPr>
        </w:r>
        <w:r w:rsidR="0023723B">
          <w:rPr>
            <w:webHidden/>
          </w:rPr>
          <w:fldChar w:fldCharType="separate"/>
        </w:r>
        <w:r w:rsidR="0023723B">
          <w:rPr>
            <w:webHidden/>
          </w:rPr>
          <w:t>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30" w:history="1">
        <w:r w:rsidR="0023723B" w:rsidRPr="003954E9">
          <w:rPr>
            <w:rStyle w:val="Hipervnculo"/>
          </w:rPr>
          <w:t>4.1.</w:t>
        </w:r>
        <w:r w:rsidR="0023723B">
          <w:rPr>
            <w:rFonts w:asciiTheme="minorHAnsi" w:eastAsiaTheme="minorEastAsia" w:hAnsiTheme="minorHAnsi" w:cstheme="minorBidi"/>
            <w:caps w:val="0"/>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_Toc403738030 \h </w:instrText>
        </w:r>
        <w:r w:rsidR="0023723B">
          <w:rPr>
            <w:webHidden/>
          </w:rPr>
        </w:r>
        <w:r w:rsidR="0023723B">
          <w:rPr>
            <w:webHidden/>
          </w:rPr>
          <w:fldChar w:fldCharType="separate"/>
        </w:r>
        <w:r w:rsidR="0023723B">
          <w:rPr>
            <w:webHidden/>
          </w:rPr>
          <w:t>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31" w:history="1">
        <w:r w:rsidR="0023723B" w:rsidRPr="003954E9">
          <w:rPr>
            <w:rStyle w:val="Hipervnculo"/>
          </w:rPr>
          <w:t>4.2.</w:t>
        </w:r>
        <w:r w:rsidR="0023723B">
          <w:rPr>
            <w:rFonts w:asciiTheme="minorHAnsi" w:eastAsiaTheme="minorEastAsia" w:hAnsiTheme="minorHAnsi" w:cstheme="minorBidi"/>
            <w:caps w:val="0"/>
            <w:sz w:val="22"/>
            <w:szCs w:val="22"/>
            <w:lang w:val="es-MX" w:eastAsia="es-MX"/>
          </w:rPr>
          <w:tab/>
        </w:r>
        <w:r w:rsidR="0023723B" w:rsidRPr="003954E9">
          <w:rPr>
            <w:rStyle w:val="Hipervnculo"/>
          </w:rPr>
          <w:t>inestabilidad de laderas</w:t>
        </w:r>
        <w:r w:rsidR="0023723B">
          <w:rPr>
            <w:webHidden/>
          </w:rPr>
          <w:tab/>
        </w:r>
        <w:r w:rsidR="0023723B">
          <w:rPr>
            <w:webHidden/>
          </w:rPr>
          <w:fldChar w:fldCharType="begin"/>
        </w:r>
        <w:r w:rsidR="0023723B">
          <w:rPr>
            <w:webHidden/>
          </w:rPr>
          <w:instrText xml:space="preserve"> PAGEREF _Toc403738031 \h </w:instrText>
        </w:r>
        <w:r w:rsidR="0023723B">
          <w:rPr>
            <w:webHidden/>
          </w:rPr>
        </w:r>
        <w:r w:rsidR="0023723B">
          <w:rPr>
            <w:webHidden/>
          </w:rPr>
          <w:fldChar w:fldCharType="separate"/>
        </w:r>
        <w:r w:rsidR="0023723B">
          <w:rPr>
            <w:webHidden/>
          </w:rPr>
          <w:t>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2" w:history="1">
        <w:r w:rsidR="0023723B" w:rsidRPr="003954E9">
          <w:rPr>
            <w:rStyle w:val="Hipervnculo"/>
          </w:rPr>
          <w:t>4.2.1.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_Toc403738032 \h </w:instrText>
        </w:r>
        <w:r w:rsidR="0023723B">
          <w:rPr>
            <w:webHidden/>
          </w:rPr>
        </w:r>
        <w:r w:rsidR="0023723B">
          <w:rPr>
            <w:webHidden/>
          </w:rPr>
          <w:fldChar w:fldCharType="separate"/>
        </w:r>
        <w:r w:rsidR="0023723B">
          <w:rPr>
            <w:webHidden/>
          </w:rPr>
          <w:t>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3" w:history="1">
        <w:r w:rsidR="0023723B" w:rsidRPr="003954E9">
          <w:rPr>
            <w:rStyle w:val="Hipervnculo"/>
          </w:rPr>
          <w:t>4.2.2.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_Toc403738033 \h </w:instrText>
        </w:r>
        <w:r w:rsidR="0023723B">
          <w:rPr>
            <w:webHidden/>
          </w:rPr>
        </w:r>
        <w:r w:rsidR="0023723B">
          <w:rPr>
            <w:webHidden/>
          </w:rPr>
          <w:fldChar w:fldCharType="separate"/>
        </w:r>
        <w:r w:rsidR="0023723B">
          <w:rPr>
            <w:webHidden/>
          </w:rPr>
          <w:t>11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4" w:history="1">
        <w:r w:rsidR="0023723B" w:rsidRPr="003954E9">
          <w:rPr>
            <w:rStyle w:val="Hipervnculo"/>
          </w:rPr>
          <w:t>4.2.3.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_Toc403738034 \h </w:instrText>
        </w:r>
        <w:r w:rsidR="0023723B">
          <w:rPr>
            <w:webHidden/>
          </w:rPr>
        </w:r>
        <w:r w:rsidR="0023723B">
          <w:rPr>
            <w:webHidden/>
          </w:rPr>
          <w:fldChar w:fldCharType="separate"/>
        </w:r>
        <w:r w:rsidR="0023723B">
          <w:rPr>
            <w:webHidden/>
          </w:rPr>
          <w:t>11</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35" w:history="1">
        <w:r w:rsidR="0023723B" w:rsidRPr="003954E9">
          <w:rPr>
            <w:rStyle w:val="Hipervnculo"/>
          </w:rPr>
          <w:t>4.3.</w:t>
        </w:r>
        <w:r w:rsidR="0023723B">
          <w:rPr>
            <w:rFonts w:asciiTheme="minorHAnsi" w:eastAsiaTheme="minorEastAsia" w:hAnsiTheme="minorHAnsi" w:cstheme="minorBidi"/>
            <w:caps w:val="0"/>
            <w:sz w:val="22"/>
            <w:szCs w:val="22"/>
            <w:lang w:val="es-MX" w:eastAsia="es-MX"/>
          </w:rPr>
          <w:tab/>
        </w:r>
        <w:r w:rsidR="0023723B" w:rsidRPr="003954E9">
          <w:rPr>
            <w:rStyle w:val="Hipervnculo"/>
          </w:rPr>
          <w:t>Licuación de suelos</w:t>
        </w:r>
        <w:r w:rsidR="0023723B">
          <w:rPr>
            <w:webHidden/>
          </w:rPr>
          <w:tab/>
        </w:r>
        <w:r w:rsidR="0023723B">
          <w:rPr>
            <w:webHidden/>
          </w:rPr>
          <w:fldChar w:fldCharType="begin"/>
        </w:r>
        <w:r w:rsidR="0023723B">
          <w:rPr>
            <w:webHidden/>
          </w:rPr>
          <w:instrText xml:space="preserve"> PAGEREF _Toc403738035 \h </w:instrText>
        </w:r>
        <w:r w:rsidR="0023723B">
          <w:rPr>
            <w:webHidden/>
          </w:rPr>
        </w:r>
        <w:r w:rsidR="0023723B">
          <w:rPr>
            <w:webHidden/>
          </w:rPr>
          <w:fldChar w:fldCharType="separate"/>
        </w:r>
        <w:r w:rsidR="0023723B">
          <w:rPr>
            <w:webHidden/>
          </w:rPr>
          <w:t>12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6" w:history="1">
        <w:r w:rsidR="0023723B" w:rsidRPr="003954E9">
          <w:rPr>
            <w:rStyle w:val="Hipervnculo"/>
          </w:rPr>
          <w:t>4.3.1.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_Toc403738036 \h </w:instrText>
        </w:r>
        <w:r w:rsidR="0023723B">
          <w:rPr>
            <w:webHidden/>
          </w:rPr>
        </w:r>
        <w:r w:rsidR="0023723B">
          <w:rPr>
            <w:webHidden/>
          </w:rPr>
          <w:fldChar w:fldCharType="separate"/>
        </w:r>
        <w:r w:rsidR="0023723B">
          <w:rPr>
            <w:webHidden/>
          </w:rPr>
          <w:t>12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7" w:history="1">
        <w:r w:rsidR="0023723B" w:rsidRPr="003954E9">
          <w:rPr>
            <w:rStyle w:val="Hipervnculo"/>
          </w:rPr>
          <w:t>4.3.2.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_Toc403738037 \h </w:instrText>
        </w:r>
        <w:r w:rsidR="0023723B">
          <w:rPr>
            <w:webHidden/>
          </w:rPr>
        </w:r>
        <w:r w:rsidR="0023723B">
          <w:rPr>
            <w:webHidden/>
          </w:rPr>
          <w:fldChar w:fldCharType="separate"/>
        </w:r>
        <w:r w:rsidR="0023723B">
          <w:rPr>
            <w:webHidden/>
          </w:rPr>
          <w:t>13</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38" w:history="1">
        <w:r w:rsidR="0023723B" w:rsidRPr="003954E9">
          <w:rPr>
            <w:rStyle w:val="Hipervnculo"/>
          </w:rPr>
          <w:t>4.3.3.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_Toc403738038 \h </w:instrText>
        </w:r>
        <w:r w:rsidR="0023723B">
          <w:rPr>
            <w:webHidden/>
          </w:rPr>
        </w:r>
        <w:r w:rsidR="0023723B">
          <w:rPr>
            <w:webHidden/>
          </w:rPr>
          <w:fldChar w:fldCharType="separate"/>
        </w:r>
        <w:r w:rsidR="0023723B">
          <w:rPr>
            <w:webHidden/>
          </w:rPr>
          <w:t>13</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39" w:history="1">
        <w:r w:rsidR="0023723B" w:rsidRPr="003954E9">
          <w:rPr>
            <w:rStyle w:val="Hipervnculo"/>
          </w:rPr>
          <w:t>4.4.</w:t>
        </w:r>
        <w:r w:rsidR="0023723B">
          <w:rPr>
            <w:rFonts w:asciiTheme="minorHAnsi" w:eastAsiaTheme="minorEastAsia" w:hAnsiTheme="minorHAnsi" w:cstheme="minorBidi"/>
            <w:caps w:val="0"/>
            <w:sz w:val="22"/>
            <w:szCs w:val="22"/>
            <w:lang w:val="es-MX" w:eastAsia="es-MX"/>
          </w:rPr>
          <w:tab/>
        </w:r>
        <w:r w:rsidR="0023723B" w:rsidRPr="003954E9">
          <w:rPr>
            <w:rStyle w:val="Hipervnculo"/>
          </w:rPr>
          <w:t>KARSTIFICACIÓN</w:t>
        </w:r>
        <w:r w:rsidR="0023723B">
          <w:rPr>
            <w:webHidden/>
          </w:rPr>
          <w:tab/>
        </w:r>
        <w:r w:rsidR="0023723B">
          <w:rPr>
            <w:webHidden/>
          </w:rPr>
          <w:fldChar w:fldCharType="begin"/>
        </w:r>
        <w:r w:rsidR="0023723B">
          <w:rPr>
            <w:webHidden/>
          </w:rPr>
          <w:instrText xml:space="preserve"> PAGEREF _Toc403738039 \h </w:instrText>
        </w:r>
        <w:r w:rsidR="0023723B">
          <w:rPr>
            <w:webHidden/>
          </w:rPr>
        </w:r>
        <w:r w:rsidR="0023723B">
          <w:rPr>
            <w:webHidden/>
          </w:rPr>
          <w:fldChar w:fldCharType="separate"/>
        </w:r>
        <w:r w:rsidR="0023723B">
          <w:rPr>
            <w:webHidden/>
          </w:rPr>
          <w:t>14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0" w:history="1">
        <w:r w:rsidR="0023723B" w:rsidRPr="003954E9">
          <w:rPr>
            <w:rStyle w:val="Hipervnculo"/>
          </w:rPr>
          <w:t>4.4.1.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_Toc403738040 \h </w:instrText>
        </w:r>
        <w:r w:rsidR="0023723B">
          <w:rPr>
            <w:webHidden/>
          </w:rPr>
        </w:r>
        <w:r w:rsidR="0023723B">
          <w:rPr>
            <w:webHidden/>
          </w:rPr>
          <w:fldChar w:fldCharType="separate"/>
        </w:r>
        <w:r w:rsidR="0023723B">
          <w:rPr>
            <w:webHidden/>
          </w:rPr>
          <w:t>14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1" w:history="1">
        <w:r w:rsidR="0023723B" w:rsidRPr="003954E9">
          <w:rPr>
            <w:rStyle w:val="Hipervnculo"/>
          </w:rPr>
          <w:t>4.4.2.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_Toc403738041 \h </w:instrText>
        </w:r>
        <w:r w:rsidR="0023723B">
          <w:rPr>
            <w:webHidden/>
          </w:rPr>
        </w:r>
        <w:r w:rsidR="0023723B">
          <w:rPr>
            <w:webHidden/>
          </w:rPr>
          <w:fldChar w:fldCharType="separate"/>
        </w:r>
        <w:r w:rsidR="0023723B">
          <w:rPr>
            <w:webHidden/>
          </w:rPr>
          <w:t>16</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2" w:history="1">
        <w:r w:rsidR="0023723B" w:rsidRPr="003954E9">
          <w:rPr>
            <w:rStyle w:val="Hipervnculo"/>
          </w:rPr>
          <w:t>4.4.3.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_Toc403738042 \h </w:instrText>
        </w:r>
        <w:r w:rsidR="0023723B">
          <w:rPr>
            <w:webHidden/>
          </w:rPr>
        </w:r>
        <w:r w:rsidR="0023723B">
          <w:rPr>
            <w:webHidden/>
          </w:rPr>
          <w:fldChar w:fldCharType="separate"/>
        </w:r>
        <w:r w:rsidR="0023723B">
          <w:rPr>
            <w:webHidden/>
          </w:rPr>
          <w:t>17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43" w:history="1">
        <w:r w:rsidR="0023723B" w:rsidRPr="003954E9">
          <w:rPr>
            <w:rStyle w:val="Hipervnculo"/>
          </w:rPr>
          <w:t>4.5.</w:t>
        </w:r>
        <w:r w:rsidR="0023723B">
          <w:rPr>
            <w:rFonts w:asciiTheme="minorHAnsi" w:eastAsiaTheme="minorEastAsia" w:hAnsiTheme="minorHAnsi" w:cstheme="minorBidi"/>
            <w:caps w:val="0"/>
            <w:sz w:val="22"/>
            <w:szCs w:val="22"/>
            <w:lang w:val="es-MX" w:eastAsia="es-MX"/>
          </w:rPr>
          <w:tab/>
        </w:r>
        <w:r w:rsidR="0023723B" w:rsidRPr="003954E9">
          <w:rPr>
            <w:rStyle w:val="Hipervnculo"/>
          </w:rPr>
          <w:t>sIsmo</w:t>
        </w:r>
        <w:r w:rsidR="0023723B">
          <w:rPr>
            <w:webHidden/>
          </w:rPr>
          <w:tab/>
        </w:r>
        <w:r w:rsidR="0023723B">
          <w:rPr>
            <w:webHidden/>
          </w:rPr>
          <w:fldChar w:fldCharType="begin"/>
        </w:r>
        <w:r w:rsidR="0023723B">
          <w:rPr>
            <w:webHidden/>
          </w:rPr>
          <w:instrText xml:space="preserve"> PAGEREF _Toc403738043 \h </w:instrText>
        </w:r>
        <w:r w:rsidR="0023723B">
          <w:rPr>
            <w:webHidden/>
          </w:rPr>
        </w:r>
        <w:r w:rsidR="0023723B">
          <w:rPr>
            <w:webHidden/>
          </w:rPr>
          <w:fldChar w:fldCharType="separate"/>
        </w:r>
        <w:r w:rsidR="0023723B">
          <w:rPr>
            <w:webHidden/>
          </w:rPr>
          <w:t>17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4" w:history="1">
        <w:r w:rsidR="0023723B" w:rsidRPr="003954E9">
          <w:rPr>
            <w:rStyle w:val="Hipervnculo"/>
          </w:rPr>
          <w:t>4.5.1.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_Toc403738044 \h </w:instrText>
        </w:r>
        <w:r w:rsidR="0023723B">
          <w:rPr>
            <w:webHidden/>
          </w:rPr>
        </w:r>
        <w:r w:rsidR="0023723B">
          <w:rPr>
            <w:webHidden/>
          </w:rPr>
          <w:fldChar w:fldCharType="separate"/>
        </w:r>
        <w:r w:rsidR="0023723B">
          <w:rPr>
            <w:webHidden/>
          </w:rPr>
          <w:t>17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5" w:history="1">
        <w:r w:rsidR="0023723B" w:rsidRPr="003954E9">
          <w:rPr>
            <w:rStyle w:val="Hipervnculo"/>
          </w:rPr>
          <w:t>4.5.2.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_Toc403738045 \h </w:instrText>
        </w:r>
        <w:r w:rsidR="0023723B">
          <w:rPr>
            <w:webHidden/>
          </w:rPr>
        </w:r>
        <w:r w:rsidR="0023723B">
          <w:rPr>
            <w:webHidden/>
          </w:rPr>
          <w:fldChar w:fldCharType="separate"/>
        </w:r>
        <w:r w:rsidR="0023723B">
          <w:rPr>
            <w:webHidden/>
          </w:rPr>
          <w:t>18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6" w:history="1">
        <w:r w:rsidR="0023723B" w:rsidRPr="003954E9">
          <w:rPr>
            <w:rStyle w:val="Hipervnculo"/>
          </w:rPr>
          <w:t>4.5.3.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_Toc403738046 \h </w:instrText>
        </w:r>
        <w:r w:rsidR="0023723B">
          <w:rPr>
            <w:webHidden/>
          </w:rPr>
        </w:r>
        <w:r w:rsidR="0023723B">
          <w:rPr>
            <w:webHidden/>
          </w:rPr>
          <w:fldChar w:fldCharType="separate"/>
        </w:r>
        <w:r w:rsidR="0023723B">
          <w:rPr>
            <w:webHidden/>
          </w:rPr>
          <w:t>19</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47" w:history="1">
        <w:r w:rsidR="0023723B" w:rsidRPr="003954E9">
          <w:rPr>
            <w:rStyle w:val="Hipervnculo"/>
          </w:rPr>
          <w:t>4.6.</w:t>
        </w:r>
        <w:r w:rsidR="0023723B">
          <w:rPr>
            <w:rFonts w:asciiTheme="minorHAnsi" w:eastAsiaTheme="minorEastAsia" w:hAnsiTheme="minorHAnsi" w:cstheme="minorBidi"/>
            <w:caps w:val="0"/>
            <w:sz w:val="22"/>
            <w:szCs w:val="22"/>
            <w:lang w:val="es-MX" w:eastAsia="es-MX"/>
          </w:rPr>
          <w:tab/>
        </w:r>
        <w:r w:rsidR="0023723B" w:rsidRPr="003954E9">
          <w:rPr>
            <w:rStyle w:val="Hipervnculo"/>
          </w:rPr>
          <w:t>Tsunami</w:t>
        </w:r>
        <w:r w:rsidR="0023723B">
          <w:rPr>
            <w:webHidden/>
          </w:rPr>
          <w:tab/>
        </w:r>
        <w:r w:rsidR="0023723B">
          <w:rPr>
            <w:webHidden/>
          </w:rPr>
          <w:fldChar w:fldCharType="begin"/>
        </w:r>
        <w:r w:rsidR="0023723B">
          <w:rPr>
            <w:webHidden/>
          </w:rPr>
          <w:instrText xml:space="preserve"> PAGEREF _Toc403738047 \h </w:instrText>
        </w:r>
        <w:r w:rsidR="0023723B">
          <w:rPr>
            <w:webHidden/>
          </w:rPr>
        </w:r>
        <w:r w:rsidR="0023723B">
          <w:rPr>
            <w:webHidden/>
          </w:rPr>
          <w:fldChar w:fldCharType="separate"/>
        </w:r>
        <w:r w:rsidR="0023723B">
          <w:rPr>
            <w:webHidden/>
          </w:rPr>
          <w:t>19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8" w:history="1">
        <w:r w:rsidR="0023723B" w:rsidRPr="003954E9">
          <w:rPr>
            <w:rStyle w:val="Hipervnculo"/>
          </w:rPr>
          <w:t>4.6.1.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_Toc403738048 \h </w:instrText>
        </w:r>
        <w:r w:rsidR="0023723B">
          <w:rPr>
            <w:webHidden/>
          </w:rPr>
        </w:r>
        <w:r w:rsidR="0023723B">
          <w:rPr>
            <w:webHidden/>
          </w:rPr>
          <w:fldChar w:fldCharType="separate"/>
        </w:r>
        <w:r w:rsidR="0023723B">
          <w:rPr>
            <w:webHidden/>
          </w:rPr>
          <w:t>19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49" w:history="1">
        <w:r w:rsidR="0023723B" w:rsidRPr="003954E9">
          <w:rPr>
            <w:rStyle w:val="Hipervnculo"/>
          </w:rPr>
          <w:t>4.6.2.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_Toc403738049 \h </w:instrText>
        </w:r>
        <w:r w:rsidR="0023723B">
          <w:rPr>
            <w:webHidden/>
          </w:rPr>
        </w:r>
        <w:r w:rsidR="0023723B">
          <w:rPr>
            <w:webHidden/>
          </w:rPr>
          <w:fldChar w:fldCharType="separate"/>
        </w:r>
        <w:r w:rsidR="0023723B">
          <w:rPr>
            <w:webHidden/>
          </w:rPr>
          <w:t>21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0" w:history="1">
        <w:r w:rsidR="0023723B" w:rsidRPr="003954E9">
          <w:rPr>
            <w:rStyle w:val="Hipervnculo"/>
          </w:rPr>
          <w:t>4.6.3.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_Toc403738050 \h </w:instrText>
        </w:r>
        <w:r w:rsidR="0023723B">
          <w:rPr>
            <w:webHidden/>
          </w:rPr>
        </w:r>
        <w:r w:rsidR="0023723B">
          <w:rPr>
            <w:webHidden/>
          </w:rPr>
          <w:fldChar w:fldCharType="separate"/>
        </w:r>
        <w:r w:rsidR="0023723B">
          <w:rPr>
            <w:webHidden/>
          </w:rPr>
          <w:t>21</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51" w:history="1">
        <w:r w:rsidR="0023723B" w:rsidRPr="003954E9">
          <w:rPr>
            <w:rStyle w:val="Hipervnculo"/>
          </w:rPr>
          <w:t>4.7.</w:t>
        </w:r>
        <w:r w:rsidR="0023723B">
          <w:rPr>
            <w:rFonts w:asciiTheme="minorHAnsi" w:eastAsiaTheme="minorEastAsia" w:hAnsiTheme="minorHAnsi" w:cstheme="minorBidi"/>
            <w:caps w:val="0"/>
            <w:sz w:val="22"/>
            <w:szCs w:val="22"/>
            <w:lang w:val="es-MX" w:eastAsia="es-MX"/>
          </w:rPr>
          <w:tab/>
        </w:r>
        <w:r w:rsidR="0023723B" w:rsidRPr="003954E9">
          <w:rPr>
            <w:rStyle w:val="Hipervnculo"/>
          </w:rPr>
          <w:t>Vulcanismo</w:t>
        </w:r>
        <w:r w:rsidR="0023723B">
          <w:rPr>
            <w:webHidden/>
          </w:rPr>
          <w:tab/>
        </w:r>
        <w:r w:rsidR="0023723B">
          <w:rPr>
            <w:webHidden/>
          </w:rPr>
          <w:fldChar w:fldCharType="begin"/>
        </w:r>
        <w:r w:rsidR="0023723B">
          <w:rPr>
            <w:webHidden/>
          </w:rPr>
          <w:instrText xml:space="preserve"> PAGEREF _Toc403738051 \h </w:instrText>
        </w:r>
        <w:r w:rsidR="0023723B">
          <w:rPr>
            <w:webHidden/>
          </w:rPr>
        </w:r>
        <w:r w:rsidR="0023723B">
          <w:rPr>
            <w:webHidden/>
          </w:rPr>
          <w:fldChar w:fldCharType="separate"/>
        </w:r>
        <w:r w:rsidR="0023723B">
          <w:rPr>
            <w:webHidden/>
          </w:rPr>
          <w:t>21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2" w:history="1">
        <w:r w:rsidR="0023723B" w:rsidRPr="003954E9">
          <w:rPr>
            <w:rStyle w:val="Hipervnculo"/>
          </w:rPr>
          <w:t>4.7.1.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_Toc403738052 \h </w:instrText>
        </w:r>
        <w:r w:rsidR="0023723B">
          <w:rPr>
            <w:webHidden/>
          </w:rPr>
        </w:r>
        <w:r w:rsidR="0023723B">
          <w:rPr>
            <w:webHidden/>
          </w:rPr>
          <w:fldChar w:fldCharType="separate"/>
        </w:r>
        <w:r w:rsidR="0023723B">
          <w:rPr>
            <w:webHidden/>
          </w:rPr>
          <w:t>22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3" w:history="1">
        <w:r w:rsidR="0023723B" w:rsidRPr="003954E9">
          <w:rPr>
            <w:rStyle w:val="Hipervnculo"/>
          </w:rPr>
          <w:t>4.7.2.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_Toc403738053 \h </w:instrText>
        </w:r>
        <w:r w:rsidR="0023723B">
          <w:rPr>
            <w:webHidden/>
          </w:rPr>
        </w:r>
        <w:r w:rsidR="0023723B">
          <w:rPr>
            <w:webHidden/>
          </w:rPr>
          <w:fldChar w:fldCharType="separate"/>
        </w:r>
        <w:r w:rsidR="0023723B">
          <w:rPr>
            <w:webHidden/>
          </w:rPr>
          <w:t>24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4" w:history="1">
        <w:r w:rsidR="0023723B" w:rsidRPr="003954E9">
          <w:rPr>
            <w:rStyle w:val="Hipervnculo"/>
          </w:rPr>
          <w:t>4.7.3.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_Toc403738054 \h </w:instrText>
        </w:r>
        <w:r w:rsidR="0023723B">
          <w:rPr>
            <w:webHidden/>
          </w:rPr>
        </w:r>
        <w:r w:rsidR="0023723B">
          <w:rPr>
            <w:webHidden/>
          </w:rPr>
          <w:fldChar w:fldCharType="separate"/>
        </w:r>
        <w:r w:rsidR="0023723B">
          <w:rPr>
            <w:webHidden/>
          </w:rPr>
          <w:t>24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55" w:history="1">
        <w:r w:rsidR="0023723B" w:rsidRPr="003954E9">
          <w:rPr>
            <w:rStyle w:val="Hipervnculo"/>
          </w:rPr>
          <w:t>4.8.</w:t>
        </w:r>
        <w:r w:rsidR="0023723B">
          <w:rPr>
            <w:rFonts w:asciiTheme="minorHAnsi" w:eastAsiaTheme="minorEastAsia" w:hAnsiTheme="minorHAnsi" w:cstheme="minorBidi"/>
            <w:caps w:val="0"/>
            <w:sz w:val="22"/>
            <w:szCs w:val="22"/>
            <w:lang w:val="es-MX" w:eastAsia="es-MX"/>
          </w:rPr>
          <w:tab/>
        </w:r>
        <w:r w:rsidR="0023723B" w:rsidRPr="003954E9">
          <w:rPr>
            <w:rStyle w:val="Hipervnculo"/>
          </w:rPr>
          <w:t>Hundimiento y agrietamiento del terreno</w:t>
        </w:r>
        <w:r w:rsidR="0023723B">
          <w:rPr>
            <w:webHidden/>
          </w:rPr>
          <w:tab/>
        </w:r>
        <w:r w:rsidR="0023723B">
          <w:rPr>
            <w:webHidden/>
          </w:rPr>
          <w:fldChar w:fldCharType="begin"/>
        </w:r>
        <w:r w:rsidR="0023723B">
          <w:rPr>
            <w:webHidden/>
          </w:rPr>
          <w:instrText xml:space="preserve"> PAGEREF _Toc403738055 \h </w:instrText>
        </w:r>
        <w:r w:rsidR="0023723B">
          <w:rPr>
            <w:webHidden/>
          </w:rPr>
        </w:r>
        <w:r w:rsidR="0023723B">
          <w:rPr>
            <w:webHidden/>
          </w:rPr>
          <w:fldChar w:fldCharType="separate"/>
        </w:r>
        <w:r w:rsidR="0023723B">
          <w:rPr>
            <w:webHidden/>
          </w:rPr>
          <w:t>24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6" w:history="1">
        <w:r w:rsidR="0023723B" w:rsidRPr="003954E9">
          <w:rPr>
            <w:rStyle w:val="Hipervnculo"/>
          </w:rPr>
          <w:t>4.8.1.</w:t>
        </w:r>
        <w:r w:rsidR="0023723B">
          <w:rPr>
            <w:rFonts w:asciiTheme="minorHAnsi" w:eastAsiaTheme="minorEastAsia" w:hAnsiTheme="minorHAnsi" w:cstheme="minorBidi"/>
            <w:sz w:val="22"/>
            <w:szCs w:val="22"/>
            <w:lang w:val="es-MX" w:eastAsia="es-MX"/>
          </w:rPr>
          <w:tab/>
        </w:r>
        <w:r w:rsidR="0023723B" w:rsidRPr="003954E9">
          <w:rPr>
            <w:rStyle w:val="Hipervnculo"/>
          </w:rPr>
          <w:t>Susceptibilidad</w:t>
        </w:r>
        <w:r w:rsidR="0023723B">
          <w:rPr>
            <w:webHidden/>
          </w:rPr>
          <w:tab/>
        </w:r>
        <w:r w:rsidR="0023723B">
          <w:rPr>
            <w:webHidden/>
          </w:rPr>
          <w:fldChar w:fldCharType="begin"/>
        </w:r>
        <w:r w:rsidR="0023723B">
          <w:rPr>
            <w:webHidden/>
          </w:rPr>
          <w:instrText xml:space="preserve"> PAGEREF _Toc403738056 \h </w:instrText>
        </w:r>
        <w:r w:rsidR="0023723B">
          <w:rPr>
            <w:webHidden/>
          </w:rPr>
        </w:r>
        <w:r w:rsidR="0023723B">
          <w:rPr>
            <w:webHidden/>
          </w:rPr>
          <w:fldChar w:fldCharType="separate"/>
        </w:r>
        <w:r w:rsidR="0023723B">
          <w:rPr>
            <w:webHidden/>
          </w:rPr>
          <w:t>25</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7" w:history="1">
        <w:r w:rsidR="0023723B" w:rsidRPr="003954E9">
          <w:rPr>
            <w:rStyle w:val="Hipervnculo"/>
          </w:rPr>
          <w:t>4.8.2.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_Toc403738057 \h </w:instrText>
        </w:r>
        <w:r w:rsidR="0023723B">
          <w:rPr>
            <w:webHidden/>
          </w:rPr>
        </w:r>
        <w:r w:rsidR="0023723B">
          <w:rPr>
            <w:webHidden/>
          </w:rPr>
          <w:fldChar w:fldCharType="separate"/>
        </w:r>
        <w:r w:rsidR="0023723B">
          <w:rPr>
            <w:webHidden/>
          </w:rPr>
          <w:t>26</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58" w:history="1">
        <w:r w:rsidR="0023723B" w:rsidRPr="003954E9">
          <w:rPr>
            <w:rStyle w:val="Hipervnculo"/>
          </w:rPr>
          <w:t>4.8.3.</w:t>
        </w:r>
        <w:r w:rsidR="0023723B">
          <w:rPr>
            <w:rFonts w:asciiTheme="minorHAnsi" w:eastAsiaTheme="minorEastAsia" w:hAnsiTheme="minorHAnsi" w:cstheme="minorBidi"/>
            <w:sz w:val="22"/>
            <w:szCs w:val="22"/>
            <w:lang w:val="es-MX" w:eastAsia="es-MX"/>
          </w:rPr>
          <w:tab/>
        </w:r>
        <w:r w:rsidR="0023723B" w:rsidRPr="003954E9">
          <w:rPr>
            <w:rStyle w:val="Hipervnculo"/>
          </w:rPr>
          <w:t>Estimación de daños</w:t>
        </w:r>
        <w:r w:rsidR="0023723B">
          <w:rPr>
            <w:webHidden/>
          </w:rPr>
          <w:tab/>
        </w:r>
        <w:r w:rsidR="0023723B">
          <w:rPr>
            <w:webHidden/>
          </w:rPr>
          <w:fldChar w:fldCharType="begin"/>
        </w:r>
        <w:r w:rsidR="0023723B">
          <w:rPr>
            <w:webHidden/>
          </w:rPr>
          <w:instrText xml:space="preserve"> PAGEREF _Toc403738058 \h </w:instrText>
        </w:r>
        <w:r w:rsidR="0023723B">
          <w:rPr>
            <w:webHidden/>
          </w:rPr>
        </w:r>
        <w:r w:rsidR="0023723B">
          <w:rPr>
            <w:webHidden/>
          </w:rPr>
          <w:fldChar w:fldCharType="separate"/>
        </w:r>
        <w:r w:rsidR="0023723B">
          <w:rPr>
            <w:webHidden/>
          </w:rPr>
          <w:t>26</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059" w:history="1">
        <w:r w:rsidR="0023723B" w:rsidRPr="003954E9">
          <w:rPr>
            <w:rStyle w:val="Hipervnculo"/>
          </w:rPr>
          <w:t>5.</w:t>
        </w:r>
        <w:r w:rsidR="0023723B">
          <w:rPr>
            <w:rFonts w:asciiTheme="minorHAnsi" w:eastAsiaTheme="minorEastAsia" w:hAnsiTheme="minorHAnsi" w:cstheme="minorBidi"/>
            <w:b w:val="0"/>
            <w:caps w:val="0"/>
            <w:szCs w:val="22"/>
            <w:lang w:val="es-MX" w:eastAsia="es-MX"/>
          </w:rPr>
          <w:tab/>
        </w:r>
        <w:r w:rsidR="0023723B" w:rsidRPr="003954E9">
          <w:rPr>
            <w:rStyle w:val="Hipervnculo"/>
          </w:rPr>
          <w:t>Fenómenos Hidrometeorológicos</w:t>
        </w:r>
        <w:r w:rsidR="0023723B">
          <w:rPr>
            <w:webHidden/>
          </w:rPr>
          <w:tab/>
        </w:r>
        <w:r w:rsidR="0023723B">
          <w:rPr>
            <w:webHidden/>
          </w:rPr>
          <w:fldChar w:fldCharType="begin"/>
        </w:r>
        <w:r w:rsidR="0023723B">
          <w:rPr>
            <w:webHidden/>
          </w:rPr>
          <w:instrText xml:space="preserve"> PAGEREF _Toc403738059 \h </w:instrText>
        </w:r>
        <w:r w:rsidR="0023723B">
          <w:rPr>
            <w:webHidden/>
          </w:rPr>
        </w:r>
        <w:r w:rsidR="0023723B">
          <w:rPr>
            <w:webHidden/>
          </w:rPr>
          <w:fldChar w:fldCharType="separate"/>
        </w:r>
        <w:r w:rsidR="0023723B">
          <w:rPr>
            <w:webHidden/>
          </w:rPr>
          <w:t>27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60" w:history="1">
        <w:r w:rsidR="0023723B" w:rsidRPr="003954E9">
          <w:rPr>
            <w:rStyle w:val="Hipervnculo"/>
          </w:rPr>
          <w:t>Ciclón tropical, Inundaciones pluviales, Inundaciones fluviales, marea de tormenta (Inundaciones costeras), Inundaciones lacustres, Tormentas de nieve, Tormentas de granizo, Tormentas  de electricidad, Sequías, Ondas cálidas y Ondas gélidas</w:t>
        </w:r>
        <w:r w:rsidR="0023723B">
          <w:rPr>
            <w:webHidden/>
          </w:rPr>
          <w:tab/>
        </w:r>
        <w:r w:rsidR="0023723B">
          <w:rPr>
            <w:webHidden/>
          </w:rPr>
          <w:fldChar w:fldCharType="begin"/>
        </w:r>
        <w:r w:rsidR="0023723B">
          <w:rPr>
            <w:webHidden/>
          </w:rPr>
          <w:instrText xml:space="preserve"> PAGEREF _Toc403738060 \h </w:instrText>
        </w:r>
        <w:r w:rsidR="0023723B">
          <w:rPr>
            <w:webHidden/>
          </w:rPr>
        </w:r>
        <w:r w:rsidR="0023723B">
          <w:rPr>
            <w:webHidden/>
          </w:rPr>
          <w:fldChar w:fldCharType="separate"/>
        </w:r>
        <w:r w:rsidR="0023723B">
          <w:rPr>
            <w:webHidden/>
          </w:rPr>
          <w:t>27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1" w:history="1">
        <w:r w:rsidR="0023723B" w:rsidRPr="003954E9">
          <w:rPr>
            <w:rStyle w:val="Hipervnculo"/>
          </w:rPr>
          <w:t>5.1.1.</w:t>
        </w:r>
        <w:r w:rsidR="0023723B">
          <w:rPr>
            <w:rFonts w:asciiTheme="minorHAnsi" w:eastAsiaTheme="minorEastAsia" w:hAnsiTheme="minorHAnsi" w:cstheme="minorBidi"/>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_Toc403738061 \h </w:instrText>
        </w:r>
        <w:r w:rsidR="0023723B">
          <w:rPr>
            <w:webHidden/>
          </w:rPr>
        </w:r>
        <w:r w:rsidR="0023723B">
          <w:rPr>
            <w:webHidden/>
          </w:rPr>
          <w:fldChar w:fldCharType="separate"/>
        </w:r>
        <w:r w:rsidR="0023723B">
          <w:rPr>
            <w:webHidden/>
          </w:rPr>
          <w:t>27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62" w:history="1">
        <w:r w:rsidR="0023723B" w:rsidRPr="003954E9">
          <w:rPr>
            <w:rStyle w:val="Hipervnculo"/>
          </w:rPr>
          <w:t>5.2.</w:t>
        </w:r>
        <w:r w:rsidR="0023723B">
          <w:rPr>
            <w:rFonts w:asciiTheme="minorHAnsi" w:eastAsiaTheme="minorEastAsia" w:hAnsiTheme="minorHAnsi" w:cstheme="minorBidi"/>
            <w:caps w:val="0"/>
            <w:sz w:val="22"/>
            <w:szCs w:val="22"/>
            <w:lang w:val="es-MX" w:eastAsia="es-MX"/>
          </w:rPr>
          <w:tab/>
        </w:r>
        <w:r w:rsidR="0023723B" w:rsidRPr="003954E9">
          <w:rPr>
            <w:rStyle w:val="Hipervnculo"/>
          </w:rPr>
          <w:t>INUNDACIONES COSTERAS POR MAREA DE TORMENTA</w:t>
        </w:r>
        <w:r w:rsidR="0023723B">
          <w:rPr>
            <w:webHidden/>
          </w:rPr>
          <w:tab/>
        </w:r>
        <w:r w:rsidR="0023723B">
          <w:rPr>
            <w:webHidden/>
          </w:rPr>
          <w:fldChar w:fldCharType="begin"/>
        </w:r>
        <w:r w:rsidR="0023723B">
          <w:rPr>
            <w:webHidden/>
          </w:rPr>
          <w:instrText xml:space="preserve"> PAGEREF _Toc403738062 \h </w:instrText>
        </w:r>
        <w:r w:rsidR="0023723B">
          <w:rPr>
            <w:webHidden/>
          </w:rPr>
        </w:r>
        <w:r w:rsidR="0023723B">
          <w:rPr>
            <w:webHidden/>
          </w:rPr>
          <w:fldChar w:fldCharType="separate"/>
        </w:r>
        <w:r w:rsidR="0023723B">
          <w:rPr>
            <w:webHidden/>
          </w:rPr>
          <w:t>28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3" w:history="1">
        <w:r w:rsidR="0023723B" w:rsidRPr="003954E9">
          <w:rPr>
            <w:rStyle w:val="Hipervnculo"/>
          </w:rPr>
          <w:t>5.2.1.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_Toc403738063 \h </w:instrText>
        </w:r>
        <w:r w:rsidR="0023723B">
          <w:rPr>
            <w:webHidden/>
          </w:rPr>
        </w:r>
        <w:r w:rsidR="0023723B">
          <w:rPr>
            <w:webHidden/>
          </w:rPr>
          <w:fldChar w:fldCharType="separate"/>
        </w:r>
        <w:r w:rsidR="0023723B">
          <w:rPr>
            <w:webHidden/>
          </w:rPr>
          <w:t>28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4" w:history="1">
        <w:r w:rsidR="0023723B" w:rsidRPr="003954E9">
          <w:rPr>
            <w:rStyle w:val="Hipervnculo"/>
          </w:rPr>
          <w:t>5.2.2.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_Toc403738064 \h </w:instrText>
        </w:r>
        <w:r w:rsidR="0023723B">
          <w:rPr>
            <w:webHidden/>
          </w:rPr>
        </w:r>
        <w:r w:rsidR="0023723B">
          <w:rPr>
            <w:webHidden/>
          </w:rPr>
          <w:fldChar w:fldCharType="separate"/>
        </w:r>
        <w:r w:rsidR="0023723B">
          <w:rPr>
            <w:webHidden/>
          </w:rPr>
          <w:t>29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5" w:history="1">
        <w:r w:rsidR="0023723B" w:rsidRPr="003954E9">
          <w:rPr>
            <w:rStyle w:val="Hipervnculo"/>
          </w:rPr>
          <w:t>5.2.3.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_Toc403738065 \h </w:instrText>
        </w:r>
        <w:r w:rsidR="0023723B">
          <w:rPr>
            <w:webHidden/>
          </w:rPr>
        </w:r>
        <w:r w:rsidR="0023723B">
          <w:rPr>
            <w:webHidden/>
          </w:rPr>
          <w:fldChar w:fldCharType="separate"/>
        </w:r>
        <w:r w:rsidR="0023723B">
          <w:rPr>
            <w:webHidden/>
          </w:rPr>
          <w:t>30</w:t>
        </w:r>
        <w:r w:rsidR="0023723B">
          <w:rPr>
            <w:webHidden/>
          </w:rPr>
          <w:fldChar w:fldCharType="end"/>
        </w:r>
      </w:hyperlink>
    </w:p>
    <w:p w:rsidR="0023723B" w:rsidRDefault="0023723B">
      <w:pPr>
        <w:pStyle w:val="TDC2"/>
        <w:rPr>
          <w:rFonts w:asciiTheme="minorHAnsi" w:eastAsiaTheme="minorEastAsia" w:hAnsiTheme="minorHAnsi" w:cstheme="minorBidi"/>
          <w:caps w:val="0"/>
          <w:sz w:val="22"/>
          <w:szCs w:val="22"/>
          <w:lang w:val="es-MX" w:eastAsia="es-MX"/>
        </w:rPr>
      </w:pPr>
      <w:r w:rsidRPr="00464B64">
        <w:rPr>
          <w:rStyle w:val="Hipervnculo"/>
        </w:rPr>
        <w:fldChar w:fldCharType="begin"/>
      </w:r>
      <w:r w:rsidRPr="00464B64">
        <w:rPr>
          <w:rStyle w:val="Hipervnculo"/>
        </w:rPr>
        <w:instrText xml:space="preserve"> </w:instrText>
      </w:r>
      <w:r w:rsidRPr="00464B64">
        <w:instrText>HYPERLINK \l "_Toc403738066"</w:instrText>
      </w:r>
      <w:r w:rsidRPr="00464B64">
        <w:rPr>
          <w:rStyle w:val="Hipervnculo"/>
        </w:rPr>
        <w:instrText xml:space="preserve"> </w:instrText>
      </w:r>
      <w:r w:rsidRPr="00464B64">
        <w:rPr>
          <w:rStyle w:val="Hipervnculo"/>
        </w:rPr>
        <w:fldChar w:fldCharType="separate"/>
      </w:r>
      <w:r w:rsidRPr="00464B64">
        <w:rPr>
          <w:rStyle w:val="Hipervnculo"/>
          <w:rPrChange w:id="4" w:author="Oscar Zepeda" w:date="2014-11-14T18:22:00Z">
            <w:rPr>
              <w:rStyle w:val="Hipervnculo"/>
              <w:highlight w:val="yellow"/>
            </w:rPr>
          </w:rPrChange>
        </w:rPr>
        <w:t>5.3.</w:t>
      </w:r>
      <w:r w:rsidRPr="00464B64">
        <w:rPr>
          <w:rFonts w:asciiTheme="minorHAnsi" w:eastAsiaTheme="minorEastAsia" w:hAnsiTheme="minorHAnsi" w:cstheme="minorBidi"/>
          <w:caps w:val="0"/>
          <w:sz w:val="22"/>
          <w:szCs w:val="22"/>
          <w:lang w:val="es-MX" w:eastAsia="es-MX"/>
        </w:rPr>
        <w:tab/>
      </w:r>
      <w:r w:rsidRPr="00464B64">
        <w:rPr>
          <w:rStyle w:val="Hipervnculo"/>
          <w:rPrChange w:id="5" w:author="Oscar Zepeda" w:date="2014-11-14T18:22:00Z">
            <w:rPr>
              <w:rStyle w:val="Hipervnculo"/>
              <w:highlight w:val="yellow"/>
            </w:rPr>
          </w:rPrChange>
        </w:rPr>
        <w:t>Inundaciones fluviales</w:t>
      </w:r>
      <w:r w:rsidRPr="00464B64">
        <w:rPr>
          <w:webHidden/>
        </w:rPr>
        <w:tab/>
      </w:r>
      <w:r w:rsidRPr="00464B64">
        <w:rPr>
          <w:webHidden/>
        </w:rPr>
        <w:fldChar w:fldCharType="begin"/>
      </w:r>
      <w:r w:rsidRPr="00464B64">
        <w:rPr>
          <w:webHidden/>
        </w:rPr>
        <w:instrText xml:space="preserve"> PAGEREF _Toc403738066 \h </w:instrText>
      </w:r>
      <w:r w:rsidRPr="00464B64">
        <w:rPr>
          <w:webHidden/>
        </w:rPr>
      </w:r>
      <w:r w:rsidRPr="00464B64">
        <w:rPr>
          <w:webHidden/>
        </w:rPr>
        <w:fldChar w:fldCharType="separate"/>
      </w:r>
      <w:r w:rsidRPr="00464B64">
        <w:rPr>
          <w:webHidden/>
        </w:rPr>
        <w:t>30</w:t>
      </w:r>
      <w:r w:rsidRPr="00464B64">
        <w:rPr>
          <w:webHidden/>
        </w:rPr>
        <w:fldChar w:fldCharType="end"/>
      </w:r>
      <w:r w:rsidRPr="00464B64">
        <w:rPr>
          <w:rStyle w:val="Hipervnculo"/>
        </w:rPr>
        <w:fldChar w:fldCharType="end"/>
      </w:r>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7" w:history="1">
        <w:r w:rsidR="0023723B" w:rsidRPr="003954E9">
          <w:rPr>
            <w:rStyle w:val="Hipervnculo"/>
          </w:rPr>
          <w:t>5.3.1.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_Toc403738067 \h </w:instrText>
        </w:r>
        <w:r w:rsidR="0023723B">
          <w:rPr>
            <w:webHidden/>
          </w:rPr>
        </w:r>
        <w:r w:rsidR="0023723B">
          <w:rPr>
            <w:webHidden/>
          </w:rPr>
          <w:fldChar w:fldCharType="separate"/>
        </w:r>
        <w:r w:rsidR="0023723B">
          <w:rPr>
            <w:webHidden/>
          </w:rPr>
          <w:t>30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8" w:history="1">
        <w:r w:rsidR="0023723B" w:rsidRPr="003954E9">
          <w:rPr>
            <w:rStyle w:val="Hipervnculo"/>
          </w:rPr>
          <w:t>5.3.2.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_Toc403738068 \h </w:instrText>
        </w:r>
        <w:r w:rsidR="0023723B">
          <w:rPr>
            <w:webHidden/>
          </w:rPr>
        </w:r>
        <w:r w:rsidR="0023723B">
          <w:rPr>
            <w:webHidden/>
          </w:rPr>
          <w:fldChar w:fldCharType="separate"/>
        </w:r>
        <w:r w:rsidR="0023723B">
          <w:rPr>
            <w:webHidden/>
          </w:rPr>
          <w:t>31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69" w:history="1">
        <w:r w:rsidR="0023723B" w:rsidRPr="003954E9">
          <w:rPr>
            <w:rStyle w:val="Hipervnculo"/>
          </w:rPr>
          <w:t>5.3.3.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_Toc403738069 \h </w:instrText>
        </w:r>
        <w:r w:rsidR="0023723B">
          <w:rPr>
            <w:webHidden/>
          </w:rPr>
        </w:r>
        <w:r w:rsidR="0023723B">
          <w:rPr>
            <w:webHidden/>
          </w:rPr>
          <w:fldChar w:fldCharType="separate"/>
        </w:r>
        <w:r w:rsidR="0023723B">
          <w:rPr>
            <w:webHidden/>
          </w:rPr>
          <w:t>32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70" w:history="1">
        <w:r w:rsidR="0023723B" w:rsidRPr="003954E9">
          <w:rPr>
            <w:rStyle w:val="Hipervnculo"/>
          </w:rPr>
          <w:t>5.4.</w:t>
        </w:r>
        <w:r w:rsidR="0023723B">
          <w:rPr>
            <w:rFonts w:asciiTheme="minorHAnsi" w:eastAsiaTheme="minorEastAsia" w:hAnsiTheme="minorHAnsi" w:cstheme="minorBidi"/>
            <w:caps w:val="0"/>
            <w:sz w:val="22"/>
            <w:szCs w:val="22"/>
            <w:lang w:val="es-MX" w:eastAsia="es-MX"/>
          </w:rPr>
          <w:tab/>
        </w:r>
        <w:r w:rsidR="0023723B" w:rsidRPr="003954E9">
          <w:rPr>
            <w:rStyle w:val="Hipervnculo"/>
          </w:rPr>
          <w:t>Inundaciones pluviales</w:t>
        </w:r>
        <w:r w:rsidR="0023723B">
          <w:rPr>
            <w:webHidden/>
          </w:rPr>
          <w:tab/>
        </w:r>
        <w:r w:rsidR="0023723B">
          <w:rPr>
            <w:webHidden/>
          </w:rPr>
          <w:fldChar w:fldCharType="begin"/>
        </w:r>
        <w:r w:rsidR="0023723B">
          <w:rPr>
            <w:webHidden/>
          </w:rPr>
          <w:instrText xml:space="preserve"> PAGEREF _Toc403738070 \h </w:instrText>
        </w:r>
        <w:r w:rsidR="0023723B">
          <w:rPr>
            <w:webHidden/>
          </w:rPr>
        </w:r>
        <w:r w:rsidR="0023723B">
          <w:rPr>
            <w:webHidden/>
          </w:rPr>
          <w:fldChar w:fldCharType="separate"/>
        </w:r>
        <w:r w:rsidR="0023723B">
          <w:rPr>
            <w:webHidden/>
          </w:rPr>
          <w:t>32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1" w:history="1">
        <w:r w:rsidR="0023723B" w:rsidRPr="003954E9">
          <w:rPr>
            <w:rStyle w:val="Hipervnculo"/>
          </w:rPr>
          <w:t>5.4.1.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_Toc403738071 \h </w:instrText>
        </w:r>
        <w:r w:rsidR="0023723B">
          <w:rPr>
            <w:webHidden/>
          </w:rPr>
        </w:r>
        <w:r w:rsidR="0023723B">
          <w:rPr>
            <w:webHidden/>
          </w:rPr>
          <w:fldChar w:fldCharType="separate"/>
        </w:r>
        <w:r w:rsidR="0023723B">
          <w:rPr>
            <w:webHidden/>
          </w:rPr>
          <w:t>33</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2" w:history="1">
        <w:r w:rsidR="0023723B" w:rsidRPr="003954E9">
          <w:rPr>
            <w:rStyle w:val="Hipervnculo"/>
          </w:rPr>
          <w:t>5.4.2.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_Toc403738072 \h </w:instrText>
        </w:r>
        <w:r w:rsidR="0023723B">
          <w:rPr>
            <w:webHidden/>
          </w:rPr>
        </w:r>
        <w:r w:rsidR="0023723B">
          <w:rPr>
            <w:webHidden/>
          </w:rPr>
          <w:fldChar w:fldCharType="separate"/>
        </w:r>
        <w:r w:rsidR="0023723B">
          <w:rPr>
            <w:webHidden/>
          </w:rPr>
          <w:t>34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3" w:history="1">
        <w:r w:rsidR="0023723B" w:rsidRPr="003954E9">
          <w:rPr>
            <w:rStyle w:val="Hipervnculo"/>
          </w:rPr>
          <w:t>5.4.3.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_Toc403738073 \h </w:instrText>
        </w:r>
        <w:r w:rsidR="0023723B">
          <w:rPr>
            <w:webHidden/>
          </w:rPr>
        </w:r>
        <w:r w:rsidR="0023723B">
          <w:rPr>
            <w:webHidden/>
          </w:rPr>
          <w:fldChar w:fldCharType="separate"/>
        </w:r>
        <w:r w:rsidR="0023723B">
          <w:rPr>
            <w:webHidden/>
          </w:rPr>
          <w:t>34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74" w:history="1">
        <w:r w:rsidR="0023723B" w:rsidRPr="003954E9">
          <w:rPr>
            <w:rStyle w:val="Hipervnculo"/>
          </w:rPr>
          <w:t>5.5.</w:t>
        </w:r>
        <w:r w:rsidR="0023723B">
          <w:rPr>
            <w:rFonts w:asciiTheme="minorHAnsi" w:eastAsiaTheme="minorEastAsia" w:hAnsiTheme="minorHAnsi" w:cstheme="minorBidi"/>
            <w:caps w:val="0"/>
            <w:sz w:val="22"/>
            <w:szCs w:val="22"/>
            <w:lang w:val="es-MX" w:eastAsia="es-MX"/>
          </w:rPr>
          <w:tab/>
        </w:r>
        <w:r w:rsidR="0023723B" w:rsidRPr="003954E9">
          <w:rPr>
            <w:rStyle w:val="Hipervnculo"/>
          </w:rPr>
          <w:t>Inundaciones lacustres</w:t>
        </w:r>
        <w:r w:rsidR="0023723B">
          <w:rPr>
            <w:webHidden/>
          </w:rPr>
          <w:tab/>
        </w:r>
        <w:r w:rsidR="0023723B">
          <w:rPr>
            <w:webHidden/>
          </w:rPr>
          <w:fldChar w:fldCharType="begin"/>
        </w:r>
        <w:r w:rsidR="0023723B">
          <w:rPr>
            <w:webHidden/>
          </w:rPr>
          <w:instrText xml:space="preserve"> PAGEREF _Toc403738074 \h </w:instrText>
        </w:r>
        <w:r w:rsidR="0023723B">
          <w:rPr>
            <w:webHidden/>
          </w:rPr>
        </w:r>
        <w:r w:rsidR="0023723B">
          <w:rPr>
            <w:webHidden/>
          </w:rPr>
          <w:fldChar w:fldCharType="separate"/>
        </w:r>
        <w:r w:rsidR="0023723B">
          <w:rPr>
            <w:webHidden/>
          </w:rPr>
          <w:t>34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5" w:history="1">
        <w:r w:rsidR="0023723B" w:rsidRPr="003954E9">
          <w:rPr>
            <w:rStyle w:val="Hipervnculo"/>
          </w:rPr>
          <w:t>5.5.1.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_Toc403738075 \h </w:instrText>
        </w:r>
        <w:r w:rsidR="0023723B">
          <w:rPr>
            <w:webHidden/>
          </w:rPr>
        </w:r>
        <w:r w:rsidR="0023723B">
          <w:rPr>
            <w:webHidden/>
          </w:rPr>
          <w:fldChar w:fldCharType="separate"/>
        </w:r>
        <w:r w:rsidR="0023723B">
          <w:rPr>
            <w:webHidden/>
          </w:rPr>
          <w:t>35</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6" w:history="1">
        <w:r w:rsidR="0023723B" w:rsidRPr="003954E9">
          <w:rPr>
            <w:rStyle w:val="Hipervnculo"/>
          </w:rPr>
          <w:t>5.5.2.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_Toc403738076 \h </w:instrText>
        </w:r>
        <w:r w:rsidR="0023723B">
          <w:rPr>
            <w:webHidden/>
          </w:rPr>
        </w:r>
        <w:r w:rsidR="0023723B">
          <w:rPr>
            <w:webHidden/>
          </w:rPr>
          <w:fldChar w:fldCharType="separate"/>
        </w:r>
        <w:r w:rsidR="0023723B">
          <w:rPr>
            <w:webHidden/>
          </w:rPr>
          <w:t>36</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7" w:history="1">
        <w:r w:rsidR="0023723B" w:rsidRPr="003954E9">
          <w:rPr>
            <w:rStyle w:val="Hipervnculo"/>
          </w:rPr>
          <w:t>5.5.3.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_Toc403738077 \h </w:instrText>
        </w:r>
        <w:r w:rsidR="0023723B">
          <w:rPr>
            <w:webHidden/>
          </w:rPr>
        </w:r>
        <w:r w:rsidR="0023723B">
          <w:rPr>
            <w:webHidden/>
          </w:rPr>
          <w:fldChar w:fldCharType="separate"/>
        </w:r>
        <w:r w:rsidR="0023723B">
          <w:rPr>
            <w:webHidden/>
          </w:rPr>
          <w:t>36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78" w:history="1">
        <w:r w:rsidR="0023723B" w:rsidRPr="003954E9">
          <w:rPr>
            <w:rStyle w:val="Hipervnculo"/>
          </w:rPr>
          <w:t>5.6.</w:t>
        </w:r>
        <w:r w:rsidR="0023723B">
          <w:rPr>
            <w:rFonts w:asciiTheme="minorHAnsi" w:eastAsiaTheme="minorEastAsia" w:hAnsiTheme="minorHAnsi" w:cstheme="minorBidi"/>
            <w:caps w:val="0"/>
            <w:sz w:val="22"/>
            <w:szCs w:val="22"/>
            <w:lang w:val="es-MX" w:eastAsia="es-MX"/>
          </w:rPr>
          <w:tab/>
        </w:r>
        <w:r w:rsidR="0023723B" w:rsidRPr="003954E9">
          <w:rPr>
            <w:rStyle w:val="Hipervnculo"/>
          </w:rPr>
          <w:t>Tormentas de nieve</w:t>
        </w:r>
        <w:r w:rsidR="0023723B">
          <w:rPr>
            <w:webHidden/>
          </w:rPr>
          <w:tab/>
        </w:r>
        <w:r w:rsidR="0023723B">
          <w:rPr>
            <w:webHidden/>
          </w:rPr>
          <w:fldChar w:fldCharType="begin"/>
        </w:r>
        <w:r w:rsidR="0023723B">
          <w:rPr>
            <w:webHidden/>
          </w:rPr>
          <w:instrText xml:space="preserve"> PAGEREF _Toc403738078 \h </w:instrText>
        </w:r>
        <w:r w:rsidR="0023723B">
          <w:rPr>
            <w:webHidden/>
          </w:rPr>
        </w:r>
        <w:r w:rsidR="0023723B">
          <w:rPr>
            <w:webHidden/>
          </w:rPr>
          <w:fldChar w:fldCharType="separate"/>
        </w:r>
        <w:r w:rsidR="0023723B">
          <w:rPr>
            <w:webHidden/>
          </w:rPr>
          <w:t>37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79" w:history="1">
        <w:r w:rsidR="0023723B" w:rsidRPr="003954E9">
          <w:rPr>
            <w:rStyle w:val="Hipervnculo"/>
          </w:rPr>
          <w:t>5.6.1.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_Toc403738079 \h </w:instrText>
        </w:r>
        <w:r w:rsidR="0023723B">
          <w:rPr>
            <w:webHidden/>
          </w:rPr>
        </w:r>
        <w:r w:rsidR="0023723B">
          <w:rPr>
            <w:webHidden/>
          </w:rPr>
          <w:fldChar w:fldCharType="separate"/>
        </w:r>
        <w:r w:rsidR="0023723B">
          <w:rPr>
            <w:webHidden/>
          </w:rPr>
          <w:t>37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0" w:history="1">
        <w:r w:rsidR="0023723B" w:rsidRPr="003954E9">
          <w:rPr>
            <w:rStyle w:val="Hipervnculo"/>
          </w:rPr>
          <w:t>5.6.2.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_Toc403738080 \h </w:instrText>
        </w:r>
        <w:r w:rsidR="0023723B">
          <w:rPr>
            <w:webHidden/>
          </w:rPr>
        </w:r>
        <w:r w:rsidR="0023723B">
          <w:rPr>
            <w:webHidden/>
          </w:rPr>
          <w:fldChar w:fldCharType="separate"/>
        </w:r>
        <w:r w:rsidR="0023723B">
          <w:rPr>
            <w:webHidden/>
          </w:rPr>
          <w:t>37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1" w:history="1">
        <w:r w:rsidR="0023723B" w:rsidRPr="003954E9">
          <w:rPr>
            <w:rStyle w:val="Hipervnculo"/>
          </w:rPr>
          <w:t>5.6.3.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_Toc403738081 \h </w:instrText>
        </w:r>
        <w:r w:rsidR="0023723B">
          <w:rPr>
            <w:webHidden/>
          </w:rPr>
        </w:r>
        <w:r w:rsidR="0023723B">
          <w:rPr>
            <w:webHidden/>
          </w:rPr>
          <w:fldChar w:fldCharType="separate"/>
        </w:r>
        <w:r w:rsidR="0023723B">
          <w:rPr>
            <w:webHidden/>
          </w:rPr>
          <w:t>37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82" w:history="1">
        <w:r w:rsidR="0023723B" w:rsidRPr="003954E9">
          <w:rPr>
            <w:rStyle w:val="Hipervnculo"/>
          </w:rPr>
          <w:t>5.7.</w:t>
        </w:r>
        <w:r w:rsidR="0023723B">
          <w:rPr>
            <w:rFonts w:asciiTheme="minorHAnsi" w:eastAsiaTheme="minorEastAsia" w:hAnsiTheme="minorHAnsi" w:cstheme="minorBidi"/>
            <w:caps w:val="0"/>
            <w:sz w:val="22"/>
            <w:szCs w:val="22"/>
            <w:lang w:val="es-MX" w:eastAsia="es-MX"/>
          </w:rPr>
          <w:tab/>
        </w:r>
        <w:r w:rsidR="0023723B" w:rsidRPr="003954E9">
          <w:rPr>
            <w:rStyle w:val="Hipervnculo"/>
          </w:rPr>
          <w:t>Tormentas de Granizo</w:t>
        </w:r>
        <w:r w:rsidR="0023723B">
          <w:rPr>
            <w:webHidden/>
          </w:rPr>
          <w:tab/>
        </w:r>
        <w:r w:rsidR="0023723B">
          <w:rPr>
            <w:webHidden/>
          </w:rPr>
          <w:fldChar w:fldCharType="begin"/>
        </w:r>
        <w:r w:rsidR="0023723B">
          <w:rPr>
            <w:webHidden/>
          </w:rPr>
          <w:instrText xml:space="preserve"> PAGEREF _Toc403738082 \h </w:instrText>
        </w:r>
        <w:r w:rsidR="0023723B">
          <w:rPr>
            <w:webHidden/>
          </w:rPr>
        </w:r>
        <w:r w:rsidR="0023723B">
          <w:rPr>
            <w:webHidden/>
          </w:rPr>
          <w:fldChar w:fldCharType="separate"/>
        </w:r>
        <w:r w:rsidR="0023723B">
          <w:rPr>
            <w:webHidden/>
          </w:rPr>
          <w:t>38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3" w:history="1">
        <w:r w:rsidR="0023723B" w:rsidRPr="003954E9">
          <w:rPr>
            <w:rStyle w:val="Hipervnculo"/>
          </w:rPr>
          <w:t>5.7.1.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_Toc403738083 \h </w:instrText>
        </w:r>
        <w:r w:rsidR="0023723B">
          <w:rPr>
            <w:webHidden/>
          </w:rPr>
        </w:r>
        <w:r w:rsidR="0023723B">
          <w:rPr>
            <w:webHidden/>
          </w:rPr>
          <w:fldChar w:fldCharType="separate"/>
        </w:r>
        <w:r w:rsidR="0023723B">
          <w:rPr>
            <w:webHidden/>
          </w:rPr>
          <w:t>38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4" w:history="1">
        <w:r w:rsidR="0023723B" w:rsidRPr="003954E9">
          <w:rPr>
            <w:rStyle w:val="Hipervnculo"/>
          </w:rPr>
          <w:t>5.7.2.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_Toc403738084 \h </w:instrText>
        </w:r>
        <w:r w:rsidR="0023723B">
          <w:rPr>
            <w:webHidden/>
          </w:rPr>
        </w:r>
        <w:r w:rsidR="0023723B">
          <w:rPr>
            <w:webHidden/>
          </w:rPr>
          <w:fldChar w:fldCharType="separate"/>
        </w:r>
        <w:r w:rsidR="0023723B">
          <w:rPr>
            <w:webHidden/>
          </w:rPr>
          <w:t>38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5" w:history="1">
        <w:r w:rsidR="0023723B" w:rsidRPr="003954E9">
          <w:rPr>
            <w:rStyle w:val="Hipervnculo"/>
          </w:rPr>
          <w:t>5.7.3.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_Toc403738085 \h </w:instrText>
        </w:r>
        <w:r w:rsidR="0023723B">
          <w:rPr>
            <w:webHidden/>
          </w:rPr>
        </w:r>
        <w:r w:rsidR="0023723B">
          <w:rPr>
            <w:webHidden/>
          </w:rPr>
          <w:fldChar w:fldCharType="separate"/>
        </w:r>
        <w:r w:rsidR="0023723B">
          <w:rPr>
            <w:webHidden/>
          </w:rPr>
          <w:t>39</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86" w:history="1">
        <w:r w:rsidR="0023723B" w:rsidRPr="003954E9">
          <w:rPr>
            <w:rStyle w:val="Hipervnculo"/>
          </w:rPr>
          <w:t>5.8.</w:t>
        </w:r>
        <w:r w:rsidR="0023723B">
          <w:rPr>
            <w:rFonts w:asciiTheme="minorHAnsi" w:eastAsiaTheme="minorEastAsia" w:hAnsiTheme="minorHAnsi" w:cstheme="minorBidi"/>
            <w:caps w:val="0"/>
            <w:sz w:val="22"/>
            <w:szCs w:val="22"/>
            <w:lang w:val="es-MX" w:eastAsia="es-MX"/>
          </w:rPr>
          <w:tab/>
        </w:r>
        <w:r w:rsidR="0023723B" w:rsidRPr="003954E9">
          <w:rPr>
            <w:rStyle w:val="Hipervnculo"/>
          </w:rPr>
          <w:t>Tormentas eléctricas</w:t>
        </w:r>
        <w:r w:rsidR="0023723B">
          <w:rPr>
            <w:webHidden/>
          </w:rPr>
          <w:tab/>
        </w:r>
        <w:r w:rsidR="0023723B">
          <w:rPr>
            <w:webHidden/>
          </w:rPr>
          <w:fldChar w:fldCharType="begin"/>
        </w:r>
        <w:r w:rsidR="0023723B">
          <w:rPr>
            <w:webHidden/>
          </w:rPr>
          <w:instrText xml:space="preserve"> PAGEREF _Toc403738086 \h </w:instrText>
        </w:r>
        <w:r w:rsidR="0023723B">
          <w:rPr>
            <w:webHidden/>
          </w:rPr>
        </w:r>
        <w:r w:rsidR="0023723B">
          <w:rPr>
            <w:webHidden/>
          </w:rPr>
          <w:fldChar w:fldCharType="separate"/>
        </w:r>
        <w:r w:rsidR="0023723B">
          <w:rPr>
            <w:webHidden/>
          </w:rPr>
          <w:t>39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7" w:history="1">
        <w:r w:rsidR="0023723B" w:rsidRPr="003954E9">
          <w:rPr>
            <w:rStyle w:val="Hipervnculo"/>
          </w:rPr>
          <w:t>5.8.1.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_Toc403738087 \h </w:instrText>
        </w:r>
        <w:r w:rsidR="0023723B">
          <w:rPr>
            <w:webHidden/>
          </w:rPr>
        </w:r>
        <w:r w:rsidR="0023723B">
          <w:rPr>
            <w:webHidden/>
          </w:rPr>
          <w:fldChar w:fldCharType="separate"/>
        </w:r>
        <w:r w:rsidR="0023723B">
          <w:rPr>
            <w:webHidden/>
          </w:rPr>
          <w:t>39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8" w:history="1">
        <w:r w:rsidR="0023723B" w:rsidRPr="003954E9">
          <w:rPr>
            <w:rStyle w:val="Hipervnculo"/>
          </w:rPr>
          <w:t>5.8.2.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_Toc403738088 \h </w:instrText>
        </w:r>
        <w:r w:rsidR="0023723B">
          <w:rPr>
            <w:webHidden/>
          </w:rPr>
        </w:r>
        <w:r w:rsidR="0023723B">
          <w:rPr>
            <w:webHidden/>
          </w:rPr>
          <w:fldChar w:fldCharType="separate"/>
        </w:r>
        <w:r w:rsidR="0023723B">
          <w:rPr>
            <w:webHidden/>
          </w:rPr>
          <w:t>39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89" w:history="1">
        <w:r w:rsidR="0023723B" w:rsidRPr="003954E9">
          <w:rPr>
            <w:rStyle w:val="Hipervnculo"/>
          </w:rPr>
          <w:t>5.8.3.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_Toc403738089 \h </w:instrText>
        </w:r>
        <w:r w:rsidR="0023723B">
          <w:rPr>
            <w:webHidden/>
          </w:rPr>
        </w:r>
        <w:r w:rsidR="0023723B">
          <w:rPr>
            <w:webHidden/>
          </w:rPr>
          <w:fldChar w:fldCharType="separate"/>
        </w:r>
        <w:r w:rsidR="0023723B">
          <w:rPr>
            <w:webHidden/>
          </w:rPr>
          <w:t>40</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90" w:history="1">
        <w:r w:rsidR="0023723B" w:rsidRPr="003954E9">
          <w:rPr>
            <w:rStyle w:val="Hipervnculo"/>
          </w:rPr>
          <w:t>5.9.</w:t>
        </w:r>
        <w:r w:rsidR="0023723B">
          <w:rPr>
            <w:rFonts w:asciiTheme="minorHAnsi" w:eastAsiaTheme="minorEastAsia" w:hAnsiTheme="minorHAnsi" w:cstheme="minorBidi"/>
            <w:caps w:val="0"/>
            <w:sz w:val="22"/>
            <w:szCs w:val="22"/>
            <w:lang w:val="es-MX" w:eastAsia="es-MX"/>
          </w:rPr>
          <w:tab/>
        </w:r>
        <w:r w:rsidR="0023723B" w:rsidRPr="003954E9">
          <w:rPr>
            <w:rStyle w:val="Hipervnculo"/>
          </w:rPr>
          <w:t>Sequía</w:t>
        </w:r>
        <w:r w:rsidR="0023723B">
          <w:rPr>
            <w:webHidden/>
          </w:rPr>
          <w:tab/>
        </w:r>
        <w:r w:rsidR="0023723B">
          <w:rPr>
            <w:webHidden/>
          </w:rPr>
          <w:fldChar w:fldCharType="begin"/>
        </w:r>
        <w:r w:rsidR="0023723B">
          <w:rPr>
            <w:webHidden/>
          </w:rPr>
          <w:instrText xml:space="preserve"> PAGEREF _Toc403738090 \h </w:instrText>
        </w:r>
        <w:r w:rsidR="0023723B">
          <w:rPr>
            <w:webHidden/>
          </w:rPr>
        </w:r>
        <w:r w:rsidR="0023723B">
          <w:rPr>
            <w:webHidden/>
          </w:rPr>
          <w:fldChar w:fldCharType="separate"/>
        </w:r>
        <w:r w:rsidR="0023723B">
          <w:rPr>
            <w:webHidden/>
          </w:rPr>
          <w:t>40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91" w:history="1">
        <w:r w:rsidR="0023723B" w:rsidRPr="003954E9">
          <w:rPr>
            <w:rStyle w:val="Hipervnculo"/>
          </w:rPr>
          <w:t>5.9.1.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_Toc403738091 \h </w:instrText>
        </w:r>
        <w:r w:rsidR="0023723B">
          <w:rPr>
            <w:webHidden/>
          </w:rPr>
        </w:r>
        <w:r w:rsidR="0023723B">
          <w:rPr>
            <w:webHidden/>
          </w:rPr>
          <w:fldChar w:fldCharType="separate"/>
        </w:r>
        <w:r w:rsidR="0023723B">
          <w:rPr>
            <w:webHidden/>
          </w:rPr>
          <w:t>40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92" w:history="1">
        <w:r w:rsidR="0023723B" w:rsidRPr="003954E9">
          <w:rPr>
            <w:rStyle w:val="Hipervnculo"/>
          </w:rPr>
          <w:t>5.9.2.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_Toc403738092 \h </w:instrText>
        </w:r>
        <w:r w:rsidR="0023723B">
          <w:rPr>
            <w:webHidden/>
          </w:rPr>
        </w:r>
        <w:r w:rsidR="0023723B">
          <w:rPr>
            <w:webHidden/>
          </w:rPr>
          <w:fldChar w:fldCharType="separate"/>
        </w:r>
        <w:r w:rsidR="0023723B">
          <w:rPr>
            <w:webHidden/>
          </w:rPr>
          <w:t>40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093" w:history="1">
        <w:r w:rsidR="0023723B" w:rsidRPr="003954E9">
          <w:rPr>
            <w:rStyle w:val="Hipervnculo"/>
          </w:rPr>
          <w:t>5.9.3.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_Toc403738093 \h </w:instrText>
        </w:r>
        <w:r w:rsidR="0023723B">
          <w:rPr>
            <w:webHidden/>
          </w:rPr>
        </w:r>
        <w:r w:rsidR="0023723B">
          <w:rPr>
            <w:webHidden/>
          </w:rPr>
          <w:fldChar w:fldCharType="separate"/>
        </w:r>
        <w:r w:rsidR="0023723B">
          <w:rPr>
            <w:webHidden/>
          </w:rPr>
          <w:t>41</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94" w:history="1">
        <w:r w:rsidR="0023723B" w:rsidRPr="003954E9">
          <w:rPr>
            <w:rStyle w:val="Hipervnculo"/>
          </w:rPr>
          <w:t>5.10.</w:t>
        </w:r>
        <w:r w:rsidR="0023723B">
          <w:rPr>
            <w:rFonts w:asciiTheme="minorHAnsi" w:eastAsiaTheme="minorEastAsia" w:hAnsiTheme="minorHAnsi" w:cstheme="minorBidi"/>
            <w:caps w:val="0"/>
            <w:sz w:val="22"/>
            <w:szCs w:val="22"/>
            <w:lang w:val="es-MX" w:eastAsia="es-MX"/>
          </w:rPr>
          <w:tab/>
        </w:r>
        <w:r w:rsidR="0023723B" w:rsidRPr="003954E9">
          <w:rPr>
            <w:rStyle w:val="Hipervnculo"/>
          </w:rPr>
          <w:t>Ondas gélidas</w:t>
        </w:r>
        <w:r w:rsidR="0023723B">
          <w:rPr>
            <w:webHidden/>
          </w:rPr>
          <w:tab/>
        </w:r>
        <w:r w:rsidR="0023723B">
          <w:rPr>
            <w:webHidden/>
          </w:rPr>
          <w:fldChar w:fldCharType="begin"/>
        </w:r>
        <w:r w:rsidR="0023723B">
          <w:rPr>
            <w:webHidden/>
          </w:rPr>
          <w:instrText xml:space="preserve"> PAGEREF _Toc403738094 \h </w:instrText>
        </w:r>
        <w:r w:rsidR="0023723B">
          <w:rPr>
            <w:webHidden/>
          </w:rPr>
        </w:r>
        <w:r w:rsidR="0023723B">
          <w:rPr>
            <w:webHidden/>
          </w:rPr>
          <w:fldChar w:fldCharType="separate"/>
        </w:r>
        <w:r w:rsidR="0023723B">
          <w:rPr>
            <w:webHidden/>
          </w:rPr>
          <w:t>41</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095" w:history="1">
        <w:r w:rsidR="0023723B" w:rsidRPr="003954E9">
          <w:rPr>
            <w:rStyle w:val="Hipervnculo"/>
          </w:rPr>
          <w:t>5.10.1.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_Toc403738095 \h </w:instrText>
        </w:r>
        <w:r w:rsidR="0023723B">
          <w:rPr>
            <w:webHidden/>
          </w:rPr>
        </w:r>
        <w:r w:rsidR="0023723B">
          <w:rPr>
            <w:webHidden/>
          </w:rPr>
          <w:fldChar w:fldCharType="separate"/>
        </w:r>
        <w:r w:rsidR="0023723B">
          <w:rPr>
            <w:webHidden/>
          </w:rPr>
          <w:t>41</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096" w:history="1">
        <w:r w:rsidR="0023723B" w:rsidRPr="003954E9">
          <w:rPr>
            <w:rStyle w:val="Hipervnculo"/>
          </w:rPr>
          <w:t>5.10.2.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_Toc403738096 \h </w:instrText>
        </w:r>
        <w:r w:rsidR="0023723B">
          <w:rPr>
            <w:webHidden/>
          </w:rPr>
        </w:r>
        <w:r w:rsidR="0023723B">
          <w:rPr>
            <w:webHidden/>
          </w:rPr>
          <w:fldChar w:fldCharType="separate"/>
        </w:r>
        <w:r w:rsidR="0023723B">
          <w:rPr>
            <w:webHidden/>
          </w:rPr>
          <w:t>42</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097" w:history="1">
        <w:r w:rsidR="0023723B" w:rsidRPr="003954E9">
          <w:rPr>
            <w:rStyle w:val="Hipervnculo"/>
          </w:rPr>
          <w:t>5.10.3.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_Toc403738097 \h </w:instrText>
        </w:r>
        <w:r w:rsidR="0023723B">
          <w:rPr>
            <w:webHidden/>
          </w:rPr>
        </w:r>
        <w:r w:rsidR="0023723B">
          <w:rPr>
            <w:webHidden/>
          </w:rPr>
          <w:fldChar w:fldCharType="separate"/>
        </w:r>
        <w:r w:rsidR="0023723B">
          <w:rPr>
            <w:webHidden/>
          </w:rPr>
          <w:t>42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098" w:history="1">
        <w:r w:rsidR="0023723B" w:rsidRPr="003954E9">
          <w:rPr>
            <w:rStyle w:val="Hipervnculo"/>
          </w:rPr>
          <w:t>5.11.</w:t>
        </w:r>
        <w:r w:rsidR="0023723B">
          <w:rPr>
            <w:rFonts w:asciiTheme="minorHAnsi" w:eastAsiaTheme="minorEastAsia" w:hAnsiTheme="minorHAnsi" w:cstheme="minorBidi"/>
            <w:caps w:val="0"/>
            <w:sz w:val="22"/>
            <w:szCs w:val="22"/>
            <w:lang w:val="es-MX" w:eastAsia="es-MX"/>
          </w:rPr>
          <w:tab/>
        </w:r>
        <w:r w:rsidR="0023723B" w:rsidRPr="003954E9">
          <w:rPr>
            <w:rStyle w:val="Hipervnculo"/>
          </w:rPr>
          <w:t>Ondas cálidas</w:t>
        </w:r>
        <w:r w:rsidR="0023723B">
          <w:rPr>
            <w:webHidden/>
          </w:rPr>
          <w:tab/>
        </w:r>
        <w:r w:rsidR="0023723B">
          <w:rPr>
            <w:webHidden/>
          </w:rPr>
          <w:fldChar w:fldCharType="begin"/>
        </w:r>
        <w:r w:rsidR="0023723B">
          <w:rPr>
            <w:webHidden/>
          </w:rPr>
          <w:instrText xml:space="preserve"> PAGEREF _Toc403738098 \h </w:instrText>
        </w:r>
        <w:r w:rsidR="0023723B">
          <w:rPr>
            <w:webHidden/>
          </w:rPr>
        </w:r>
        <w:r w:rsidR="0023723B">
          <w:rPr>
            <w:webHidden/>
          </w:rPr>
          <w:fldChar w:fldCharType="separate"/>
        </w:r>
        <w:r w:rsidR="0023723B">
          <w:rPr>
            <w:webHidden/>
          </w:rPr>
          <w:t>43</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099" w:history="1">
        <w:r w:rsidR="0023723B" w:rsidRPr="003954E9">
          <w:rPr>
            <w:rStyle w:val="Hipervnculo"/>
          </w:rPr>
          <w:t>5.11.1.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_Toc403738099 \h </w:instrText>
        </w:r>
        <w:r w:rsidR="0023723B">
          <w:rPr>
            <w:webHidden/>
          </w:rPr>
        </w:r>
        <w:r w:rsidR="0023723B">
          <w:rPr>
            <w:webHidden/>
          </w:rPr>
          <w:fldChar w:fldCharType="separate"/>
        </w:r>
        <w:r w:rsidR="0023723B">
          <w:rPr>
            <w:webHidden/>
          </w:rPr>
          <w:t>43</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100" w:history="1">
        <w:r w:rsidR="0023723B" w:rsidRPr="003954E9">
          <w:rPr>
            <w:rStyle w:val="Hipervnculo"/>
          </w:rPr>
          <w:t>5.11.2.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_Toc403738100 \h </w:instrText>
        </w:r>
        <w:r w:rsidR="0023723B">
          <w:rPr>
            <w:webHidden/>
          </w:rPr>
        </w:r>
        <w:r w:rsidR="0023723B">
          <w:rPr>
            <w:webHidden/>
          </w:rPr>
          <w:fldChar w:fldCharType="separate"/>
        </w:r>
        <w:r w:rsidR="0023723B">
          <w:rPr>
            <w:webHidden/>
          </w:rPr>
          <w:t>43</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101" w:history="1">
        <w:r w:rsidR="0023723B" w:rsidRPr="003954E9">
          <w:rPr>
            <w:rStyle w:val="Hipervnculo"/>
          </w:rPr>
          <w:t>5.11.3.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_Toc403738101 \h </w:instrText>
        </w:r>
        <w:r w:rsidR="0023723B">
          <w:rPr>
            <w:webHidden/>
          </w:rPr>
        </w:r>
        <w:r w:rsidR="0023723B">
          <w:rPr>
            <w:webHidden/>
          </w:rPr>
          <w:fldChar w:fldCharType="separate"/>
        </w:r>
        <w:r w:rsidR="0023723B">
          <w:rPr>
            <w:webHidden/>
          </w:rPr>
          <w:t>43</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02" w:history="1">
        <w:r w:rsidR="0023723B" w:rsidRPr="003954E9">
          <w:rPr>
            <w:rStyle w:val="Hipervnculo"/>
          </w:rPr>
          <w:t>5.12.</w:t>
        </w:r>
        <w:r w:rsidR="0023723B">
          <w:rPr>
            <w:rFonts w:asciiTheme="minorHAnsi" w:eastAsiaTheme="minorEastAsia" w:hAnsiTheme="minorHAnsi" w:cstheme="minorBidi"/>
            <w:caps w:val="0"/>
            <w:sz w:val="22"/>
            <w:szCs w:val="22"/>
            <w:lang w:val="es-MX" w:eastAsia="es-MX"/>
          </w:rPr>
          <w:tab/>
        </w:r>
        <w:r w:rsidR="0023723B" w:rsidRPr="003954E9">
          <w:rPr>
            <w:rStyle w:val="Hipervnculo"/>
          </w:rPr>
          <w:t>vientos fuertes</w:t>
        </w:r>
        <w:r w:rsidR="0023723B">
          <w:rPr>
            <w:webHidden/>
          </w:rPr>
          <w:tab/>
        </w:r>
        <w:r w:rsidR="0023723B">
          <w:rPr>
            <w:webHidden/>
          </w:rPr>
          <w:fldChar w:fldCharType="begin"/>
        </w:r>
        <w:r w:rsidR="0023723B">
          <w:rPr>
            <w:webHidden/>
          </w:rPr>
          <w:instrText xml:space="preserve"> PAGEREF _Toc403738102 \h </w:instrText>
        </w:r>
        <w:r w:rsidR="0023723B">
          <w:rPr>
            <w:webHidden/>
          </w:rPr>
        </w:r>
        <w:r w:rsidR="0023723B">
          <w:rPr>
            <w:webHidden/>
          </w:rPr>
          <w:fldChar w:fldCharType="separate"/>
        </w:r>
        <w:r w:rsidR="0023723B">
          <w:rPr>
            <w:webHidden/>
          </w:rPr>
          <w:t>44</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103" w:history="1">
        <w:r w:rsidR="0023723B" w:rsidRPr="003954E9">
          <w:rPr>
            <w:rStyle w:val="Hipervnculo"/>
          </w:rPr>
          <w:t>5.12.1.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_Toc403738103 \h </w:instrText>
        </w:r>
        <w:r w:rsidR="0023723B">
          <w:rPr>
            <w:webHidden/>
          </w:rPr>
        </w:r>
        <w:r w:rsidR="0023723B">
          <w:rPr>
            <w:webHidden/>
          </w:rPr>
          <w:fldChar w:fldCharType="separate"/>
        </w:r>
        <w:r w:rsidR="0023723B">
          <w:rPr>
            <w:webHidden/>
          </w:rPr>
          <w:t>44</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104" w:history="1">
        <w:r w:rsidR="0023723B" w:rsidRPr="003954E9">
          <w:rPr>
            <w:rStyle w:val="Hipervnculo"/>
          </w:rPr>
          <w:t>5.12.2.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_Toc403738104 \h </w:instrText>
        </w:r>
        <w:r w:rsidR="0023723B">
          <w:rPr>
            <w:webHidden/>
          </w:rPr>
        </w:r>
        <w:r w:rsidR="0023723B">
          <w:rPr>
            <w:webHidden/>
          </w:rPr>
          <w:fldChar w:fldCharType="separate"/>
        </w:r>
        <w:r w:rsidR="0023723B">
          <w:rPr>
            <w:webHidden/>
          </w:rPr>
          <w:t>44</w:t>
        </w:r>
        <w:r w:rsidR="0023723B">
          <w:rPr>
            <w:webHidden/>
          </w:rPr>
          <w:fldChar w:fldCharType="end"/>
        </w:r>
      </w:hyperlink>
    </w:p>
    <w:p w:rsidR="0023723B" w:rsidRDefault="00951848">
      <w:pPr>
        <w:pStyle w:val="TDC3"/>
        <w:tabs>
          <w:tab w:val="left" w:pos="1702"/>
        </w:tabs>
        <w:rPr>
          <w:rFonts w:asciiTheme="minorHAnsi" w:eastAsiaTheme="minorEastAsia" w:hAnsiTheme="minorHAnsi" w:cstheme="minorBidi"/>
          <w:sz w:val="22"/>
          <w:szCs w:val="22"/>
          <w:lang w:val="es-MX" w:eastAsia="es-MX"/>
        </w:rPr>
      </w:pPr>
      <w:hyperlink w:anchor="_Toc403738105" w:history="1">
        <w:r w:rsidR="0023723B" w:rsidRPr="003954E9">
          <w:rPr>
            <w:rStyle w:val="Hipervnculo"/>
          </w:rPr>
          <w:t>5.12.3.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_Toc403738105 \h </w:instrText>
        </w:r>
        <w:r w:rsidR="0023723B">
          <w:rPr>
            <w:webHidden/>
          </w:rPr>
        </w:r>
        <w:r w:rsidR="0023723B">
          <w:rPr>
            <w:webHidden/>
          </w:rPr>
          <w:fldChar w:fldCharType="separate"/>
        </w:r>
        <w:r w:rsidR="0023723B">
          <w:rPr>
            <w:webHidden/>
          </w:rPr>
          <w:t>45</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106" w:history="1">
        <w:r w:rsidR="0023723B" w:rsidRPr="003954E9">
          <w:rPr>
            <w:rStyle w:val="Hipervnculo"/>
          </w:rPr>
          <w:t>6.</w:t>
        </w:r>
        <w:r w:rsidR="0023723B">
          <w:rPr>
            <w:rFonts w:asciiTheme="minorHAnsi" w:eastAsiaTheme="minorEastAsia" w:hAnsiTheme="minorHAnsi" w:cstheme="minorBidi"/>
            <w:b w:val="0"/>
            <w:caps w:val="0"/>
            <w:szCs w:val="22"/>
            <w:lang w:val="es-MX" w:eastAsia="es-MX"/>
          </w:rPr>
          <w:tab/>
        </w:r>
        <w:r w:rsidR="0023723B" w:rsidRPr="003954E9">
          <w:rPr>
            <w:rStyle w:val="Hipervnculo"/>
          </w:rPr>
          <w:t>FENÓMENOS QÍMICOS –TECNOLÓGICOS</w:t>
        </w:r>
        <w:r w:rsidR="0023723B">
          <w:rPr>
            <w:webHidden/>
          </w:rPr>
          <w:tab/>
        </w:r>
        <w:r w:rsidR="0023723B">
          <w:rPr>
            <w:webHidden/>
          </w:rPr>
          <w:fldChar w:fldCharType="begin"/>
        </w:r>
        <w:r w:rsidR="0023723B">
          <w:rPr>
            <w:webHidden/>
          </w:rPr>
          <w:instrText xml:space="preserve"> PAGEREF _Toc403738106 \h </w:instrText>
        </w:r>
        <w:r w:rsidR="0023723B">
          <w:rPr>
            <w:webHidden/>
          </w:rPr>
        </w:r>
        <w:r w:rsidR="0023723B">
          <w:rPr>
            <w:webHidden/>
          </w:rPr>
          <w:fldChar w:fldCharType="separate"/>
        </w:r>
        <w:r w:rsidR="0023723B">
          <w:rPr>
            <w:webHidden/>
          </w:rPr>
          <w:t>46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07" w:history="1">
        <w:r w:rsidR="0023723B" w:rsidRPr="003954E9">
          <w:rPr>
            <w:rStyle w:val="Hipervnculo"/>
          </w:rPr>
          <w:t>6.1.</w:t>
        </w:r>
        <w:r w:rsidR="0023723B">
          <w:rPr>
            <w:rFonts w:asciiTheme="minorHAnsi" w:eastAsiaTheme="minorEastAsia" w:hAnsiTheme="minorHAnsi" w:cstheme="minorBidi"/>
            <w:caps w:val="0"/>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_Toc403738107 \h </w:instrText>
        </w:r>
        <w:r w:rsidR="0023723B">
          <w:rPr>
            <w:webHidden/>
          </w:rPr>
        </w:r>
        <w:r w:rsidR="0023723B">
          <w:rPr>
            <w:webHidden/>
          </w:rPr>
          <w:fldChar w:fldCharType="separate"/>
        </w:r>
        <w:r w:rsidR="0023723B">
          <w:rPr>
            <w:webHidden/>
          </w:rPr>
          <w:t>46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08" w:history="1">
        <w:r w:rsidR="0023723B" w:rsidRPr="003954E9">
          <w:rPr>
            <w:rStyle w:val="Hipervnculo"/>
          </w:rPr>
          <w:t>6.2.</w:t>
        </w:r>
        <w:r w:rsidR="0023723B">
          <w:rPr>
            <w:rFonts w:asciiTheme="minorHAnsi" w:eastAsiaTheme="minorEastAsia" w:hAnsiTheme="minorHAnsi" w:cstheme="minorBidi"/>
            <w:caps w:val="0"/>
            <w:sz w:val="22"/>
            <w:szCs w:val="22"/>
            <w:lang w:val="es-MX" w:eastAsia="es-MX"/>
          </w:rPr>
          <w:tab/>
        </w:r>
        <w:r w:rsidR="0023723B" w:rsidRPr="003954E9">
          <w:rPr>
            <w:rStyle w:val="Hipervnculo"/>
          </w:rPr>
          <w:t>ALMACENAMIENTO DE SUSTANCIAS PELIGROSAS</w:t>
        </w:r>
        <w:r w:rsidR="0023723B">
          <w:rPr>
            <w:webHidden/>
          </w:rPr>
          <w:tab/>
        </w:r>
        <w:r w:rsidR="0023723B">
          <w:rPr>
            <w:webHidden/>
          </w:rPr>
          <w:fldChar w:fldCharType="begin"/>
        </w:r>
        <w:r w:rsidR="0023723B">
          <w:rPr>
            <w:webHidden/>
          </w:rPr>
          <w:instrText xml:space="preserve"> PAGEREF _Toc403738108 \h </w:instrText>
        </w:r>
        <w:r w:rsidR="0023723B">
          <w:rPr>
            <w:webHidden/>
          </w:rPr>
        </w:r>
        <w:r w:rsidR="0023723B">
          <w:rPr>
            <w:webHidden/>
          </w:rPr>
          <w:fldChar w:fldCharType="separate"/>
        </w:r>
        <w:r w:rsidR="0023723B">
          <w:rPr>
            <w:webHidden/>
          </w:rPr>
          <w:t>47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09" w:history="1">
        <w:r w:rsidR="0023723B" w:rsidRPr="003954E9">
          <w:rPr>
            <w:rStyle w:val="Hipervnculo"/>
          </w:rPr>
          <w:t>6.2.1.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_Toc403738109 \h </w:instrText>
        </w:r>
        <w:r w:rsidR="0023723B">
          <w:rPr>
            <w:webHidden/>
          </w:rPr>
        </w:r>
        <w:r w:rsidR="0023723B">
          <w:rPr>
            <w:webHidden/>
          </w:rPr>
          <w:fldChar w:fldCharType="separate"/>
        </w:r>
        <w:r w:rsidR="0023723B">
          <w:rPr>
            <w:webHidden/>
          </w:rPr>
          <w:t>47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0" w:history="1">
        <w:r w:rsidR="0023723B" w:rsidRPr="003954E9">
          <w:rPr>
            <w:rStyle w:val="Hipervnculo"/>
          </w:rPr>
          <w:t>6.2.2.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_Toc403738110 \h </w:instrText>
        </w:r>
        <w:r w:rsidR="0023723B">
          <w:rPr>
            <w:webHidden/>
          </w:rPr>
        </w:r>
        <w:r w:rsidR="0023723B">
          <w:rPr>
            <w:webHidden/>
          </w:rPr>
          <w:fldChar w:fldCharType="separate"/>
        </w:r>
        <w:r w:rsidR="0023723B">
          <w:rPr>
            <w:webHidden/>
          </w:rPr>
          <w:t>50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1" w:history="1">
        <w:r w:rsidR="0023723B" w:rsidRPr="003954E9">
          <w:rPr>
            <w:rStyle w:val="Hipervnculo"/>
          </w:rPr>
          <w:t>6.2.3.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_Toc403738111 \h </w:instrText>
        </w:r>
        <w:r w:rsidR="0023723B">
          <w:rPr>
            <w:webHidden/>
          </w:rPr>
        </w:r>
        <w:r w:rsidR="0023723B">
          <w:rPr>
            <w:webHidden/>
          </w:rPr>
          <w:fldChar w:fldCharType="separate"/>
        </w:r>
        <w:r w:rsidR="0023723B">
          <w:rPr>
            <w:webHidden/>
          </w:rPr>
          <w:t>51</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12" w:history="1">
        <w:r w:rsidR="0023723B" w:rsidRPr="003954E9">
          <w:rPr>
            <w:rStyle w:val="Hipervnculo"/>
          </w:rPr>
          <w:t>6.3.</w:t>
        </w:r>
        <w:r w:rsidR="0023723B">
          <w:rPr>
            <w:rFonts w:asciiTheme="minorHAnsi" w:eastAsiaTheme="minorEastAsia" w:hAnsiTheme="minorHAnsi" w:cstheme="minorBidi"/>
            <w:caps w:val="0"/>
            <w:sz w:val="22"/>
            <w:szCs w:val="22"/>
            <w:lang w:val="es-MX" w:eastAsia="es-MX"/>
          </w:rPr>
          <w:tab/>
        </w:r>
        <w:r w:rsidR="0023723B" w:rsidRPr="003954E9">
          <w:rPr>
            <w:rStyle w:val="Hipervnculo"/>
          </w:rPr>
          <w:t>Autotransporte de sustancias peligrosas</w:t>
        </w:r>
        <w:r w:rsidR="0023723B">
          <w:rPr>
            <w:webHidden/>
          </w:rPr>
          <w:tab/>
        </w:r>
        <w:r w:rsidR="0023723B">
          <w:rPr>
            <w:webHidden/>
          </w:rPr>
          <w:fldChar w:fldCharType="begin"/>
        </w:r>
        <w:r w:rsidR="0023723B">
          <w:rPr>
            <w:webHidden/>
          </w:rPr>
          <w:instrText xml:space="preserve"> PAGEREF _Toc403738112 \h </w:instrText>
        </w:r>
        <w:r w:rsidR="0023723B">
          <w:rPr>
            <w:webHidden/>
          </w:rPr>
        </w:r>
        <w:r w:rsidR="0023723B">
          <w:rPr>
            <w:webHidden/>
          </w:rPr>
          <w:fldChar w:fldCharType="separate"/>
        </w:r>
        <w:r w:rsidR="0023723B">
          <w:rPr>
            <w:webHidden/>
          </w:rPr>
          <w:t>51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3" w:history="1">
        <w:r w:rsidR="0023723B" w:rsidRPr="003954E9">
          <w:rPr>
            <w:rStyle w:val="Hipervnculo"/>
          </w:rPr>
          <w:t>6.3.1.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_Toc403738113 \h </w:instrText>
        </w:r>
        <w:r w:rsidR="0023723B">
          <w:rPr>
            <w:webHidden/>
          </w:rPr>
        </w:r>
        <w:r w:rsidR="0023723B">
          <w:rPr>
            <w:webHidden/>
          </w:rPr>
          <w:fldChar w:fldCharType="separate"/>
        </w:r>
        <w:r w:rsidR="0023723B">
          <w:rPr>
            <w:webHidden/>
          </w:rPr>
          <w:t>52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4" w:history="1">
        <w:r w:rsidR="0023723B" w:rsidRPr="003954E9">
          <w:rPr>
            <w:rStyle w:val="Hipervnculo"/>
          </w:rPr>
          <w:t>6.3.2.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_Toc403738114 \h </w:instrText>
        </w:r>
        <w:r w:rsidR="0023723B">
          <w:rPr>
            <w:webHidden/>
          </w:rPr>
        </w:r>
        <w:r w:rsidR="0023723B">
          <w:rPr>
            <w:webHidden/>
          </w:rPr>
          <w:fldChar w:fldCharType="separate"/>
        </w:r>
        <w:r w:rsidR="0023723B">
          <w:rPr>
            <w:webHidden/>
          </w:rPr>
          <w:t>53</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5" w:history="1">
        <w:r w:rsidR="0023723B" w:rsidRPr="003954E9">
          <w:rPr>
            <w:rStyle w:val="Hipervnculo"/>
          </w:rPr>
          <w:t>6.3.3.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_Toc403738115 \h </w:instrText>
        </w:r>
        <w:r w:rsidR="0023723B">
          <w:rPr>
            <w:webHidden/>
          </w:rPr>
        </w:r>
        <w:r w:rsidR="0023723B">
          <w:rPr>
            <w:webHidden/>
          </w:rPr>
          <w:fldChar w:fldCharType="separate"/>
        </w:r>
        <w:r w:rsidR="0023723B">
          <w:rPr>
            <w:webHidden/>
          </w:rPr>
          <w:t>55</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16" w:history="1">
        <w:r w:rsidR="0023723B" w:rsidRPr="003954E9">
          <w:rPr>
            <w:rStyle w:val="Hipervnculo"/>
          </w:rPr>
          <w:t>6.4.</w:t>
        </w:r>
        <w:r w:rsidR="0023723B">
          <w:rPr>
            <w:rFonts w:asciiTheme="minorHAnsi" w:eastAsiaTheme="minorEastAsia" w:hAnsiTheme="minorHAnsi" w:cstheme="minorBidi"/>
            <w:caps w:val="0"/>
            <w:sz w:val="22"/>
            <w:szCs w:val="22"/>
            <w:lang w:val="es-MX" w:eastAsia="es-MX"/>
          </w:rPr>
          <w:tab/>
        </w:r>
        <w:r w:rsidR="0023723B" w:rsidRPr="003954E9">
          <w:rPr>
            <w:rStyle w:val="Hipervnculo"/>
          </w:rPr>
          <w:t>Transporte Ferroviario</w:t>
        </w:r>
        <w:r w:rsidR="0023723B">
          <w:rPr>
            <w:webHidden/>
          </w:rPr>
          <w:tab/>
        </w:r>
        <w:r w:rsidR="0023723B">
          <w:rPr>
            <w:webHidden/>
          </w:rPr>
          <w:fldChar w:fldCharType="begin"/>
        </w:r>
        <w:r w:rsidR="0023723B">
          <w:rPr>
            <w:webHidden/>
          </w:rPr>
          <w:instrText xml:space="preserve"> PAGEREF _Toc403738116 \h </w:instrText>
        </w:r>
        <w:r w:rsidR="0023723B">
          <w:rPr>
            <w:webHidden/>
          </w:rPr>
        </w:r>
        <w:r w:rsidR="0023723B">
          <w:rPr>
            <w:webHidden/>
          </w:rPr>
          <w:fldChar w:fldCharType="separate"/>
        </w:r>
        <w:r w:rsidR="0023723B">
          <w:rPr>
            <w:webHidden/>
          </w:rPr>
          <w:t>55</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7" w:history="1">
        <w:r w:rsidR="0023723B" w:rsidRPr="003954E9">
          <w:rPr>
            <w:rStyle w:val="Hipervnculo"/>
          </w:rPr>
          <w:t>6.4.1.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_Toc403738117 \h </w:instrText>
        </w:r>
        <w:r w:rsidR="0023723B">
          <w:rPr>
            <w:webHidden/>
          </w:rPr>
        </w:r>
        <w:r w:rsidR="0023723B">
          <w:rPr>
            <w:webHidden/>
          </w:rPr>
          <w:fldChar w:fldCharType="separate"/>
        </w:r>
        <w:r w:rsidR="0023723B">
          <w:rPr>
            <w:webHidden/>
          </w:rPr>
          <w:t>55</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8" w:history="1">
        <w:r w:rsidR="0023723B" w:rsidRPr="003954E9">
          <w:rPr>
            <w:rStyle w:val="Hipervnculo"/>
          </w:rPr>
          <w:t>6.4.2.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_Toc403738118 \h </w:instrText>
        </w:r>
        <w:r w:rsidR="0023723B">
          <w:rPr>
            <w:webHidden/>
          </w:rPr>
        </w:r>
        <w:r w:rsidR="0023723B">
          <w:rPr>
            <w:webHidden/>
          </w:rPr>
          <w:fldChar w:fldCharType="separate"/>
        </w:r>
        <w:r w:rsidR="0023723B">
          <w:rPr>
            <w:webHidden/>
          </w:rPr>
          <w:t>57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19" w:history="1">
        <w:r w:rsidR="0023723B" w:rsidRPr="003954E9">
          <w:rPr>
            <w:rStyle w:val="Hipervnculo"/>
          </w:rPr>
          <w:t>6.4.3.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_Toc403738119 \h </w:instrText>
        </w:r>
        <w:r w:rsidR="0023723B">
          <w:rPr>
            <w:webHidden/>
          </w:rPr>
        </w:r>
        <w:r w:rsidR="0023723B">
          <w:rPr>
            <w:webHidden/>
          </w:rPr>
          <w:fldChar w:fldCharType="separate"/>
        </w:r>
        <w:r w:rsidR="0023723B">
          <w:rPr>
            <w:webHidden/>
          </w:rPr>
          <w:t>58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20" w:history="1">
        <w:r w:rsidR="0023723B" w:rsidRPr="003954E9">
          <w:rPr>
            <w:rStyle w:val="Hipervnculo"/>
          </w:rPr>
          <w:t>6.5.</w:t>
        </w:r>
        <w:r w:rsidR="0023723B">
          <w:rPr>
            <w:rFonts w:asciiTheme="minorHAnsi" w:eastAsiaTheme="minorEastAsia" w:hAnsiTheme="minorHAnsi" w:cstheme="minorBidi"/>
            <w:caps w:val="0"/>
            <w:sz w:val="22"/>
            <w:szCs w:val="22"/>
            <w:lang w:val="es-MX" w:eastAsia="es-MX"/>
          </w:rPr>
          <w:tab/>
        </w:r>
        <w:r w:rsidR="0023723B" w:rsidRPr="003954E9">
          <w:rPr>
            <w:rStyle w:val="Hipervnculo"/>
          </w:rPr>
          <w:t>Transporte por Ductos</w:t>
        </w:r>
        <w:r w:rsidR="0023723B">
          <w:rPr>
            <w:webHidden/>
          </w:rPr>
          <w:tab/>
        </w:r>
        <w:r w:rsidR="0023723B">
          <w:rPr>
            <w:webHidden/>
          </w:rPr>
          <w:fldChar w:fldCharType="begin"/>
        </w:r>
        <w:r w:rsidR="0023723B">
          <w:rPr>
            <w:webHidden/>
          </w:rPr>
          <w:instrText xml:space="preserve"> PAGEREF _Toc403738120 \h </w:instrText>
        </w:r>
        <w:r w:rsidR="0023723B">
          <w:rPr>
            <w:webHidden/>
          </w:rPr>
        </w:r>
        <w:r w:rsidR="0023723B">
          <w:rPr>
            <w:webHidden/>
          </w:rPr>
          <w:fldChar w:fldCharType="separate"/>
        </w:r>
        <w:r w:rsidR="0023723B">
          <w:rPr>
            <w:webHidden/>
          </w:rPr>
          <w:t>59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1" w:history="1">
        <w:r w:rsidR="0023723B" w:rsidRPr="003954E9">
          <w:rPr>
            <w:rStyle w:val="Hipervnculo"/>
          </w:rPr>
          <w:t>6.5.1.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_Toc403738121 \h </w:instrText>
        </w:r>
        <w:r w:rsidR="0023723B">
          <w:rPr>
            <w:webHidden/>
          </w:rPr>
        </w:r>
        <w:r w:rsidR="0023723B">
          <w:rPr>
            <w:webHidden/>
          </w:rPr>
          <w:fldChar w:fldCharType="separate"/>
        </w:r>
        <w:r w:rsidR="0023723B">
          <w:rPr>
            <w:webHidden/>
          </w:rPr>
          <w:t>59</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2" w:history="1">
        <w:r w:rsidR="0023723B" w:rsidRPr="003954E9">
          <w:rPr>
            <w:rStyle w:val="Hipervnculo"/>
          </w:rPr>
          <w:t>6.5.2.</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_Toc403738122 \h </w:instrText>
        </w:r>
        <w:r w:rsidR="0023723B">
          <w:rPr>
            <w:webHidden/>
          </w:rPr>
        </w:r>
        <w:r w:rsidR="0023723B">
          <w:rPr>
            <w:webHidden/>
          </w:rPr>
          <w:fldChar w:fldCharType="separate"/>
        </w:r>
        <w:r w:rsidR="0023723B">
          <w:rPr>
            <w:webHidden/>
          </w:rPr>
          <w:t>61</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3" w:history="1">
        <w:r w:rsidR="0023723B" w:rsidRPr="003954E9">
          <w:rPr>
            <w:rStyle w:val="Hipervnculo"/>
          </w:rPr>
          <w:t>6.5.3.</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_Toc403738123 \h </w:instrText>
        </w:r>
        <w:r w:rsidR="0023723B">
          <w:rPr>
            <w:webHidden/>
          </w:rPr>
        </w:r>
        <w:r w:rsidR="0023723B">
          <w:rPr>
            <w:webHidden/>
          </w:rPr>
          <w:fldChar w:fldCharType="separate"/>
        </w:r>
        <w:r w:rsidR="0023723B">
          <w:rPr>
            <w:webHidden/>
          </w:rPr>
          <w:t>62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24" w:history="1">
        <w:r w:rsidR="0023723B" w:rsidRPr="003954E9">
          <w:rPr>
            <w:rStyle w:val="Hipervnculo"/>
          </w:rPr>
          <w:t>6.6.</w:t>
        </w:r>
        <w:r w:rsidR="0023723B">
          <w:rPr>
            <w:rFonts w:asciiTheme="minorHAnsi" w:eastAsiaTheme="minorEastAsia" w:hAnsiTheme="minorHAnsi" w:cstheme="minorBidi"/>
            <w:caps w:val="0"/>
            <w:sz w:val="22"/>
            <w:szCs w:val="22"/>
            <w:lang w:val="es-MX" w:eastAsia="es-MX"/>
          </w:rPr>
          <w:tab/>
        </w:r>
        <w:r w:rsidR="0023723B" w:rsidRPr="003954E9">
          <w:rPr>
            <w:rStyle w:val="Hipervnculo"/>
          </w:rPr>
          <w:t>INCENDIOS FORESTALES</w:t>
        </w:r>
        <w:r w:rsidR="0023723B">
          <w:rPr>
            <w:webHidden/>
          </w:rPr>
          <w:tab/>
        </w:r>
        <w:r w:rsidR="0023723B">
          <w:rPr>
            <w:webHidden/>
          </w:rPr>
          <w:fldChar w:fldCharType="begin"/>
        </w:r>
        <w:r w:rsidR="0023723B">
          <w:rPr>
            <w:webHidden/>
          </w:rPr>
          <w:instrText xml:space="preserve"> PAGEREF _Toc403738124 \h </w:instrText>
        </w:r>
        <w:r w:rsidR="0023723B">
          <w:rPr>
            <w:webHidden/>
          </w:rPr>
        </w:r>
        <w:r w:rsidR="0023723B">
          <w:rPr>
            <w:webHidden/>
          </w:rPr>
          <w:fldChar w:fldCharType="separate"/>
        </w:r>
        <w:r w:rsidR="0023723B">
          <w:rPr>
            <w:webHidden/>
          </w:rPr>
          <w:t>63</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5" w:history="1">
        <w:r w:rsidR="0023723B" w:rsidRPr="003954E9">
          <w:rPr>
            <w:rStyle w:val="Hipervnculo"/>
          </w:rPr>
          <w:t>6.6.1.</w:t>
        </w:r>
        <w:r w:rsidR="0023723B">
          <w:rPr>
            <w:rFonts w:asciiTheme="minorHAnsi" w:eastAsiaTheme="minorEastAsia" w:hAnsiTheme="minorHAnsi" w:cstheme="minorBidi"/>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_Toc403738125 \h </w:instrText>
        </w:r>
        <w:r w:rsidR="0023723B">
          <w:rPr>
            <w:webHidden/>
          </w:rPr>
        </w:r>
        <w:r w:rsidR="0023723B">
          <w:rPr>
            <w:webHidden/>
          </w:rPr>
          <w:fldChar w:fldCharType="separate"/>
        </w:r>
        <w:r w:rsidR="0023723B">
          <w:rPr>
            <w:webHidden/>
          </w:rPr>
          <w:t>63</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6" w:history="1">
        <w:r w:rsidR="0023723B" w:rsidRPr="003954E9">
          <w:rPr>
            <w:rStyle w:val="Hipervnculo"/>
          </w:rPr>
          <w:t>6.6.2.</w:t>
        </w:r>
        <w:r w:rsidR="0023723B">
          <w:rPr>
            <w:rFonts w:asciiTheme="minorHAnsi" w:eastAsiaTheme="minorEastAsia" w:hAnsiTheme="minorHAnsi" w:cstheme="minorBidi"/>
            <w:sz w:val="22"/>
            <w:szCs w:val="22"/>
            <w:lang w:val="es-MX" w:eastAsia="es-MX"/>
          </w:rPr>
          <w:tab/>
        </w:r>
        <w:r w:rsidR="0023723B" w:rsidRPr="003954E9">
          <w:rPr>
            <w:rStyle w:val="Hipervnculo"/>
          </w:rPr>
          <w:t>Amenaza</w:t>
        </w:r>
        <w:r w:rsidR="0023723B">
          <w:rPr>
            <w:webHidden/>
          </w:rPr>
          <w:tab/>
        </w:r>
        <w:r w:rsidR="0023723B">
          <w:rPr>
            <w:webHidden/>
          </w:rPr>
          <w:fldChar w:fldCharType="begin"/>
        </w:r>
        <w:r w:rsidR="0023723B">
          <w:rPr>
            <w:webHidden/>
          </w:rPr>
          <w:instrText xml:space="preserve"> PAGEREF _Toc403738126 \h </w:instrText>
        </w:r>
        <w:r w:rsidR="0023723B">
          <w:rPr>
            <w:webHidden/>
          </w:rPr>
        </w:r>
        <w:r w:rsidR="0023723B">
          <w:rPr>
            <w:webHidden/>
          </w:rPr>
          <w:fldChar w:fldCharType="separate"/>
        </w:r>
        <w:r w:rsidR="0023723B">
          <w:rPr>
            <w:webHidden/>
          </w:rPr>
          <w:t>64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7" w:history="1">
        <w:r w:rsidR="0023723B" w:rsidRPr="003954E9">
          <w:rPr>
            <w:rStyle w:val="Hipervnculo"/>
          </w:rPr>
          <w:t>6.6.3.</w:t>
        </w:r>
        <w:r w:rsidR="0023723B">
          <w:rPr>
            <w:rFonts w:asciiTheme="minorHAnsi" w:eastAsiaTheme="minorEastAsia" w:hAnsiTheme="minorHAnsi" w:cstheme="minorBidi"/>
            <w:sz w:val="22"/>
            <w:szCs w:val="22"/>
            <w:lang w:val="es-MX" w:eastAsia="es-MX"/>
          </w:rPr>
          <w:tab/>
        </w:r>
        <w:r w:rsidR="0023723B" w:rsidRPr="003954E9">
          <w:rPr>
            <w:rStyle w:val="Hipervnculo"/>
          </w:rPr>
          <w:t>Vulnerabilidad</w:t>
        </w:r>
        <w:r w:rsidR="0023723B">
          <w:rPr>
            <w:webHidden/>
          </w:rPr>
          <w:tab/>
        </w:r>
        <w:r w:rsidR="0023723B">
          <w:rPr>
            <w:webHidden/>
          </w:rPr>
          <w:fldChar w:fldCharType="begin"/>
        </w:r>
        <w:r w:rsidR="0023723B">
          <w:rPr>
            <w:webHidden/>
          </w:rPr>
          <w:instrText xml:space="preserve"> PAGEREF _Toc403738127 \h </w:instrText>
        </w:r>
        <w:r w:rsidR="0023723B">
          <w:rPr>
            <w:webHidden/>
          </w:rPr>
        </w:r>
        <w:r w:rsidR="0023723B">
          <w:rPr>
            <w:webHidden/>
          </w:rPr>
          <w:fldChar w:fldCharType="separate"/>
        </w:r>
        <w:r w:rsidR="0023723B">
          <w:rPr>
            <w:webHidden/>
          </w:rPr>
          <w:t>66</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28" w:history="1">
        <w:r w:rsidR="0023723B" w:rsidRPr="003954E9">
          <w:rPr>
            <w:rStyle w:val="Hipervnculo"/>
          </w:rPr>
          <w:t>6.6.4.</w:t>
        </w:r>
        <w:r w:rsidR="0023723B">
          <w:rPr>
            <w:rFonts w:asciiTheme="minorHAnsi" w:eastAsiaTheme="minorEastAsia" w:hAnsiTheme="minorHAnsi" w:cstheme="minorBidi"/>
            <w:sz w:val="22"/>
            <w:szCs w:val="22"/>
            <w:lang w:val="es-MX" w:eastAsia="es-MX"/>
          </w:rPr>
          <w:tab/>
        </w:r>
        <w:r w:rsidR="0023723B" w:rsidRPr="003954E9">
          <w:rPr>
            <w:rStyle w:val="Hipervnculo"/>
          </w:rPr>
          <w:t>Riesgo</w:t>
        </w:r>
        <w:r w:rsidR="0023723B">
          <w:rPr>
            <w:webHidden/>
          </w:rPr>
          <w:tab/>
        </w:r>
        <w:r w:rsidR="0023723B">
          <w:rPr>
            <w:webHidden/>
          </w:rPr>
          <w:fldChar w:fldCharType="begin"/>
        </w:r>
        <w:r w:rsidR="0023723B">
          <w:rPr>
            <w:webHidden/>
          </w:rPr>
          <w:instrText xml:space="preserve"> PAGEREF _Toc403738128 \h </w:instrText>
        </w:r>
        <w:r w:rsidR="0023723B">
          <w:rPr>
            <w:webHidden/>
          </w:rPr>
        </w:r>
        <w:r w:rsidR="0023723B">
          <w:rPr>
            <w:webHidden/>
          </w:rPr>
          <w:fldChar w:fldCharType="separate"/>
        </w:r>
        <w:r w:rsidR="0023723B">
          <w:rPr>
            <w:webHidden/>
          </w:rPr>
          <w:t>67</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129" w:history="1">
        <w:r w:rsidR="0023723B" w:rsidRPr="003954E9">
          <w:rPr>
            <w:rStyle w:val="Hipervnculo"/>
          </w:rPr>
          <w:t>7.</w:t>
        </w:r>
        <w:r w:rsidR="0023723B">
          <w:rPr>
            <w:rFonts w:asciiTheme="minorHAnsi" w:eastAsiaTheme="minorEastAsia" w:hAnsiTheme="minorHAnsi" w:cstheme="minorBidi"/>
            <w:b w:val="0"/>
            <w:caps w:val="0"/>
            <w:szCs w:val="22"/>
            <w:lang w:val="es-MX" w:eastAsia="es-MX"/>
          </w:rPr>
          <w:tab/>
        </w:r>
        <w:r w:rsidR="0023723B" w:rsidRPr="003954E9">
          <w:rPr>
            <w:rStyle w:val="Hipervnculo"/>
          </w:rPr>
          <w:t>PELIGROS SANITARIO-ECOLOGICOS</w:t>
        </w:r>
        <w:r w:rsidR="0023723B">
          <w:rPr>
            <w:webHidden/>
          </w:rPr>
          <w:tab/>
        </w:r>
        <w:r w:rsidR="0023723B">
          <w:rPr>
            <w:webHidden/>
          </w:rPr>
          <w:fldChar w:fldCharType="begin"/>
        </w:r>
        <w:r w:rsidR="0023723B">
          <w:rPr>
            <w:webHidden/>
          </w:rPr>
          <w:instrText xml:space="preserve"> PAGEREF _Toc403738129 \h </w:instrText>
        </w:r>
        <w:r w:rsidR="0023723B">
          <w:rPr>
            <w:webHidden/>
          </w:rPr>
        </w:r>
        <w:r w:rsidR="0023723B">
          <w:rPr>
            <w:webHidden/>
          </w:rPr>
          <w:fldChar w:fldCharType="separate"/>
        </w:r>
        <w:r w:rsidR="0023723B">
          <w:rPr>
            <w:webHidden/>
          </w:rPr>
          <w:t>67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0" w:history="1">
        <w:r w:rsidR="0023723B" w:rsidRPr="003954E9">
          <w:rPr>
            <w:rStyle w:val="Hipervnculo"/>
            <w:lang w:val="es-MX"/>
          </w:rPr>
          <w:t>7.1.</w:t>
        </w:r>
        <w:r w:rsidR="0023723B">
          <w:rPr>
            <w:rFonts w:asciiTheme="minorHAnsi" w:eastAsiaTheme="minorEastAsia" w:hAnsiTheme="minorHAnsi" w:cstheme="minorBidi"/>
            <w:caps w:val="0"/>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_Toc403738130 \h </w:instrText>
        </w:r>
        <w:r w:rsidR="0023723B">
          <w:rPr>
            <w:webHidden/>
          </w:rPr>
        </w:r>
        <w:r w:rsidR="0023723B">
          <w:rPr>
            <w:webHidden/>
          </w:rPr>
          <w:fldChar w:fldCharType="separate"/>
        </w:r>
        <w:r w:rsidR="0023723B">
          <w:rPr>
            <w:webHidden/>
          </w:rPr>
          <w:t>67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1" w:history="1">
        <w:r w:rsidR="0023723B" w:rsidRPr="003954E9">
          <w:rPr>
            <w:rStyle w:val="Hipervnculo"/>
          </w:rPr>
          <w:t>7.2.</w:t>
        </w:r>
        <w:r w:rsidR="0023723B">
          <w:rPr>
            <w:rFonts w:asciiTheme="minorHAnsi" w:eastAsiaTheme="minorEastAsia" w:hAnsiTheme="minorHAnsi" w:cstheme="minorBidi"/>
            <w:caps w:val="0"/>
            <w:sz w:val="22"/>
            <w:szCs w:val="22"/>
            <w:lang w:val="es-MX" w:eastAsia="es-MX"/>
          </w:rPr>
          <w:tab/>
        </w:r>
        <w:r w:rsidR="0023723B" w:rsidRPr="003954E9">
          <w:rPr>
            <w:rStyle w:val="Hipervnculo"/>
          </w:rPr>
          <w:t>Epidemias y plagas</w:t>
        </w:r>
        <w:r w:rsidR="0023723B">
          <w:rPr>
            <w:webHidden/>
          </w:rPr>
          <w:tab/>
        </w:r>
        <w:r w:rsidR="0023723B">
          <w:rPr>
            <w:webHidden/>
          </w:rPr>
          <w:fldChar w:fldCharType="begin"/>
        </w:r>
        <w:r w:rsidR="0023723B">
          <w:rPr>
            <w:webHidden/>
          </w:rPr>
          <w:instrText xml:space="preserve"> PAGEREF _Toc403738131 \h </w:instrText>
        </w:r>
        <w:r w:rsidR="0023723B">
          <w:rPr>
            <w:webHidden/>
          </w:rPr>
        </w:r>
        <w:r w:rsidR="0023723B">
          <w:rPr>
            <w:webHidden/>
          </w:rPr>
          <w:fldChar w:fldCharType="separate"/>
        </w:r>
        <w:r w:rsidR="0023723B">
          <w:rPr>
            <w:webHidden/>
          </w:rPr>
          <w:t>68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2" w:history="1">
        <w:r w:rsidR="0023723B" w:rsidRPr="003954E9">
          <w:rPr>
            <w:rStyle w:val="Hipervnculo"/>
          </w:rPr>
          <w:t>7.3.</w:t>
        </w:r>
        <w:r w:rsidR="0023723B">
          <w:rPr>
            <w:rFonts w:asciiTheme="minorHAnsi" w:eastAsiaTheme="minorEastAsia" w:hAnsiTheme="minorHAnsi" w:cstheme="minorBidi"/>
            <w:caps w:val="0"/>
            <w:sz w:val="22"/>
            <w:szCs w:val="22"/>
            <w:lang w:val="es-MX" w:eastAsia="es-MX"/>
          </w:rPr>
          <w:tab/>
        </w:r>
        <w:r w:rsidR="0023723B" w:rsidRPr="003954E9">
          <w:rPr>
            <w:rStyle w:val="Hipervnculo"/>
          </w:rPr>
          <w:t>Sitios y cuerpos de agua contaminados</w:t>
        </w:r>
        <w:r w:rsidR="0023723B">
          <w:rPr>
            <w:webHidden/>
          </w:rPr>
          <w:tab/>
        </w:r>
        <w:r w:rsidR="0023723B">
          <w:rPr>
            <w:webHidden/>
          </w:rPr>
          <w:fldChar w:fldCharType="begin"/>
        </w:r>
        <w:r w:rsidR="0023723B">
          <w:rPr>
            <w:webHidden/>
          </w:rPr>
          <w:instrText xml:space="preserve"> PAGEREF _Toc403738132 \h </w:instrText>
        </w:r>
        <w:r w:rsidR="0023723B">
          <w:rPr>
            <w:webHidden/>
          </w:rPr>
        </w:r>
        <w:r w:rsidR="0023723B">
          <w:rPr>
            <w:webHidden/>
          </w:rPr>
          <w:fldChar w:fldCharType="separate"/>
        </w:r>
        <w:r w:rsidR="0023723B">
          <w:rPr>
            <w:webHidden/>
          </w:rPr>
          <w:t>68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33" w:history="1">
        <w:r w:rsidR="0023723B" w:rsidRPr="003954E9">
          <w:rPr>
            <w:rStyle w:val="Hipervnculo"/>
          </w:rPr>
          <w:t>7.3.1.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_Toc403738133 \h </w:instrText>
        </w:r>
        <w:r w:rsidR="0023723B">
          <w:rPr>
            <w:webHidden/>
          </w:rPr>
        </w:r>
        <w:r w:rsidR="0023723B">
          <w:rPr>
            <w:webHidden/>
          </w:rPr>
          <w:fldChar w:fldCharType="separate"/>
        </w:r>
        <w:r w:rsidR="0023723B">
          <w:rPr>
            <w:webHidden/>
          </w:rPr>
          <w:t>69</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134" w:history="1">
        <w:r w:rsidR="0023723B" w:rsidRPr="003954E9">
          <w:rPr>
            <w:rStyle w:val="Hipervnculo"/>
          </w:rPr>
          <w:t>8.</w:t>
        </w:r>
        <w:r w:rsidR="0023723B">
          <w:rPr>
            <w:rFonts w:asciiTheme="minorHAnsi" w:eastAsiaTheme="minorEastAsia" w:hAnsiTheme="minorHAnsi" w:cstheme="minorBidi"/>
            <w:b w:val="0"/>
            <w:caps w:val="0"/>
            <w:szCs w:val="22"/>
            <w:lang w:val="es-MX" w:eastAsia="es-MX"/>
          </w:rPr>
          <w:tab/>
        </w:r>
        <w:r w:rsidR="0023723B" w:rsidRPr="003954E9">
          <w:rPr>
            <w:rStyle w:val="Hipervnculo"/>
          </w:rPr>
          <w:t>Fenómenos sociorganizativos</w:t>
        </w:r>
        <w:r w:rsidR="0023723B">
          <w:rPr>
            <w:webHidden/>
          </w:rPr>
          <w:tab/>
        </w:r>
        <w:r w:rsidR="0023723B">
          <w:rPr>
            <w:webHidden/>
          </w:rPr>
          <w:fldChar w:fldCharType="begin"/>
        </w:r>
        <w:r w:rsidR="0023723B">
          <w:rPr>
            <w:webHidden/>
          </w:rPr>
          <w:instrText xml:space="preserve"> PAGEREF _Toc403738134 \h </w:instrText>
        </w:r>
        <w:r w:rsidR="0023723B">
          <w:rPr>
            <w:webHidden/>
          </w:rPr>
        </w:r>
        <w:r w:rsidR="0023723B">
          <w:rPr>
            <w:webHidden/>
          </w:rPr>
          <w:fldChar w:fldCharType="separate"/>
        </w:r>
        <w:r w:rsidR="0023723B">
          <w:rPr>
            <w:webHidden/>
          </w:rPr>
          <w:t>72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5" w:history="1">
        <w:r w:rsidR="0023723B" w:rsidRPr="003954E9">
          <w:rPr>
            <w:rStyle w:val="Hipervnculo"/>
          </w:rPr>
          <w:t>8.1.</w:t>
        </w:r>
        <w:r w:rsidR="0023723B">
          <w:rPr>
            <w:rFonts w:asciiTheme="minorHAnsi" w:eastAsiaTheme="minorEastAsia" w:hAnsiTheme="minorHAnsi" w:cstheme="minorBidi"/>
            <w:caps w:val="0"/>
            <w:sz w:val="22"/>
            <w:szCs w:val="22"/>
            <w:lang w:val="es-MX" w:eastAsia="es-MX"/>
          </w:rPr>
          <w:tab/>
        </w:r>
        <w:r w:rsidR="0023723B" w:rsidRPr="003954E9">
          <w:rPr>
            <w:rStyle w:val="Hipervnculo"/>
          </w:rPr>
          <w:t>Sistemas expuestos</w:t>
        </w:r>
        <w:r w:rsidR="0023723B">
          <w:rPr>
            <w:webHidden/>
          </w:rPr>
          <w:tab/>
        </w:r>
        <w:r w:rsidR="0023723B">
          <w:rPr>
            <w:webHidden/>
          </w:rPr>
          <w:fldChar w:fldCharType="begin"/>
        </w:r>
        <w:r w:rsidR="0023723B">
          <w:rPr>
            <w:webHidden/>
          </w:rPr>
          <w:instrText xml:space="preserve"> PAGEREF _Toc403738135 \h </w:instrText>
        </w:r>
        <w:r w:rsidR="0023723B">
          <w:rPr>
            <w:webHidden/>
          </w:rPr>
        </w:r>
        <w:r w:rsidR="0023723B">
          <w:rPr>
            <w:webHidden/>
          </w:rPr>
          <w:fldChar w:fldCharType="separate"/>
        </w:r>
        <w:r w:rsidR="0023723B">
          <w:rPr>
            <w:webHidden/>
          </w:rPr>
          <w:t>72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6" w:history="1">
        <w:r w:rsidR="0023723B" w:rsidRPr="003954E9">
          <w:rPr>
            <w:rStyle w:val="Hipervnculo"/>
          </w:rPr>
          <w:t>8.2.</w:t>
        </w:r>
        <w:r w:rsidR="0023723B">
          <w:rPr>
            <w:rFonts w:asciiTheme="minorHAnsi" w:eastAsiaTheme="minorEastAsia" w:hAnsiTheme="minorHAnsi" w:cstheme="minorBidi"/>
            <w:caps w:val="0"/>
            <w:sz w:val="22"/>
            <w:szCs w:val="22"/>
            <w:lang w:val="es-MX" w:eastAsia="es-MX"/>
          </w:rPr>
          <w:tab/>
        </w:r>
        <w:r w:rsidR="0023723B" w:rsidRPr="003954E9">
          <w:rPr>
            <w:rStyle w:val="Hipervnculo"/>
          </w:rPr>
          <w:t>Concentraciones masivas de población</w:t>
        </w:r>
        <w:r w:rsidR="0023723B">
          <w:rPr>
            <w:webHidden/>
          </w:rPr>
          <w:tab/>
        </w:r>
        <w:r w:rsidR="0023723B">
          <w:rPr>
            <w:webHidden/>
          </w:rPr>
          <w:fldChar w:fldCharType="begin"/>
        </w:r>
        <w:r w:rsidR="0023723B">
          <w:rPr>
            <w:webHidden/>
          </w:rPr>
          <w:instrText xml:space="preserve"> PAGEREF _Toc403738136 \h </w:instrText>
        </w:r>
        <w:r w:rsidR="0023723B">
          <w:rPr>
            <w:webHidden/>
          </w:rPr>
        </w:r>
        <w:r w:rsidR="0023723B">
          <w:rPr>
            <w:webHidden/>
          </w:rPr>
          <w:fldChar w:fldCharType="separate"/>
        </w:r>
        <w:r w:rsidR="0023723B">
          <w:rPr>
            <w:webHidden/>
          </w:rPr>
          <w:t>72</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37" w:history="1">
        <w:r w:rsidR="0023723B" w:rsidRPr="003954E9">
          <w:rPr>
            <w:rStyle w:val="Hipervnculo"/>
          </w:rPr>
          <w:t>8.2.1.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_Toc403738137 \h </w:instrText>
        </w:r>
        <w:r w:rsidR="0023723B">
          <w:rPr>
            <w:webHidden/>
          </w:rPr>
        </w:r>
        <w:r w:rsidR="0023723B">
          <w:rPr>
            <w:webHidden/>
          </w:rPr>
          <w:fldChar w:fldCharType="separate"/>
        </w:r>
        <w:r w:rsidR="0023723B">
          <w:rPr>
            <w:webHidden/>
          </w:rPr>
          <w:t>72</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38" w:history="1">
        <w:r w:rsidR="0023723B" w:rsidRPr="003954E9">
          <w:rPr>
            <w:rStyle w:val="Hipervnculo"/>
          </w:rPr>
          <w:t>8.3.</w:t>
        </w:r>
        <w:r w:rsidR="0023723B">
          <w:rPr>
            <w:rFonts w:asciiTheme="minorHAnsi" w:eastAsiaTheme="minorEastAsia" w:hAnsiTheme="minorHAnsi" w:cstheme="minorBidi"/>
            <w:caps w:val="0"/>
            <w:sz w:val="22"/>
            <w:szCs w:val="22"/>
            <w:lang w:val="es-MX" w:eastAsia="es-MX"/>
          </w:rPr>
          <w:tab/>
        </w:r>
        <w:r w:rsidR="0023723B" w:rsidRPr="003954E9">
          <w:rPr>
            <w:rStyle w:val="Hipervnculo"/>
          </w:rPr>
          <w:t>accidentes de transporte</w:t>
        </w:r>
        <w:r w:rsidR="0023723B">
          <w:rPr>
            <w:webHidden/>
          </w:rPr>
          <w:tab/>
        </w:r>
        <w:r w:rsidR="0023723B">
          <w:rPr>
            <w:webHidden/>
          </w:rPr>
          <w:fldChar w:fldCharType="begin"/>
        </w:r>
        <w:r w:rsidR="0023723B">
          <w:rPr>
            <w:webHidden/>
          </w:rPr>
          <w:instrText xml:space="preserve"> PAGEREF _Toc403738138 \h </w:instrText>
        </w:r>
        <w:r w:rsidR="0023723B">
          <w:rPr>
            <w:webHidden/>
          </w:rPr>
        </w:r>
        <w:r w:rsidR="0023723B">
          <w:rPr>
            <w:webHidden/>
          </w:rPr>
          <w:fldChar w:fldCharType="separate"/>
        </w:r>
        <w:r w:rsidR="0023723B">
          <w:rPr>
            <w:webHidden/>
          </w:rPr>
          <w:t>74</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39" w:history="1">
        <w:r w:rsidR="0023723B" w:rsidRPr="003954E9">
          <w:rPr>
            <w:rStyle w:val="Hipervnculo"/>
          </w:rPr>
          <w:t>8.3.1.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_Toc403738139 \h </w:instrText>
        </w:r>
        <w:r w:rsidR="0023723B">
          <w:rPr>
            <w:webHidden/>
          </w:rPr>
        </w:r>
        <w:r w:rsidR="0023723B">
          <w:rPr>
            <w:webHidden/>
          </w:rPr>
          <w:fldChar w:fldCharType="separate"/>
        </w:r>
        <w:r w:rsidR="0023723B">
          <w:rPr>
            <w:webHidden/>
          </w:rPr>
          <w:t>74</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40" w:history="1">
        <w:r w:rsidR="0023723B" w:rsidRPr="003954E9">
          <w:rPr>
            <w:rStyle w:val="Hipervnculo"/>
          </w:rPr>
          <w:t>8.4.</w:t>
        </w:r>
        <w:r w:rsidR="0023723B">
          <w:rPr>
            <w:rFonts w:asciiTheme="minorHAnsi" w:eastAsiaTheme="minorEastAsia" w:hAnsiTheme="minorHAnsi" w:cstheme="minorBidi"/>
            <w:caps w:val="0"/>
            <w:sz w:val="22"/>
            <w:szCs w:val="22"/>
            <w:lang w:val="es-MX" w:eastAsia="es-MX"/>
          </w:rPr>
          <w:tab/>
        </w:r>
        <w:r w:rsidR="0023723B" w:rsidRPr="003954E9">
          <w:rPr>
            <w:rStyle w:val="Hipervnculo"/>
          </w:rPr>
          <w:t>afectaciones en instalaciones estratégicas por errores humanos</w:t>
        </w:r>
        <w:r w:rsidR="0023723B">
          <w:rPr>
            <w:webHidden/>
          </w:rPr>
          <w:tab/>
        </w:r>
        <w:r w:rsidR="0023723B">
          <w:rPr>
            <w:webHidden/>
          </w:rPr>
          <w:fldChar w:fldCharType="begin"/>
        </w:r>
        <w:r w:rsidR="0023723B">
          <w:rPr>
            <w:webHidden/>
          </w:rPr>
          <w:instrText xml:space="preserve"> PAGEREF _Toc403738140 \h </w:instrText>
        </w:r>
        <w:r w:rsidR="0023723B">
          <w:rPr>
            <w:webHidden/>
          </w:rPr>
        </w:r>
        <w:r w:rsidR="0023723B">
          <w:rPr>
            <w:webHidden/>
          </w:rPr>
          <w:fldChar w:fldCharType="separate"/>
        </w:r>
        <w:r w:rsidR="0023723B">
          <w:rPr>
            <w:webHidden/>
          </w:rPr>
          <w:t>75</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41" w:history="1">
        <w:r w:rsidR="0023723B" w:rsidRPr="003954E9">
          <w:rPr>
            <w:rStyle w:val="Hipervnculo"/>
          </w:rPr>
          <w:t>8.4.1.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_Toc403738141 \h </w:instrText>
        </w:r>
        <w:r w:rsidR="0023723B">
          <w:rPr>
            <w:webHidden/>
          </w:rPr>
        </w:r>
        <w:r w:rsidR="0023723B">
          <w:rPr>
            <w:webHidden/>
          </w:rPr>
          <w:fldChar w:fldCharType="separate"/>
        </w:r>
        <w:r w:rsidR="0023723B">
          <w:rPr>
            <w:webHidden/>
          </w:rPr>
          <w:t>75</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42" w:history="1">
        <w:r w:rsidR="0023723B" w:rsidRPr="003954E9">
          <w:rPr>
            <w:rStyle w:val="Hipervnculo"/>
          </w:rPr>
          <w:t>8.5.</w:t>
        </w:r>
        <w:r w:rsidR="0023723B">
          <w:rPr>
            <w:rFonts w:asciiTheme="minorHAnsi" w:eastAsiaTheme="minorEastAsia" w:hAnsiTheme="minorHAnsi" w:cstheme="minorBidi"/>
            <w:caps w:val="0"/>
            <w:sz w:val="22"/>
            <w:szCs w:val="22"/>
            <w:lang w:val="es-MX" w:eastAsia="es-MX"/>
          </w:rPr>
          <w:tab/>
        </w:r>
        <w:r w:rsidR="0023723B" w:rsidRPr="003954E9">
          <w:rPr>
            <w:rStyle w:val="Hipervnculo"/>
          </w:rPr>
          <w:t>Inconformidad Social</w:t>
        </w:r>
        <w:r w:rsidR="0023723B">
          <w:rPr>
            <w:webHidden/>
          </w:rPr>
          <w:tab/>
        </w:r>
        <w:r w:rsidR="0023723B">
          <w:rPr>
            <w:webHidden/>
          </w:rPr>
          <w:fldChar w:fldCharType="begin"/>
        </w:r>
        <w:r w:rsidR="0023723B">
          <w:rPr>
            <w:webHidden/>
          </w:rPr>
          <w:instrText xml:space="preserve"> PAGEREF _Toc403738142 \h </w:instrText>
        </w:r>
        <w:r w:rsidR="0023723B">
          <w:rPr>
            <w:webHidden/>
          </w:rPr>
        </w:r>
        <w:r w:rsidR="0023723B">
          <w:rPr>
            <w:webHidden/>
          </w:rPr>
          <w:fldChar w:fldCharType="separate"/>
        </w:r>
        <w:r w:rsidR="0023723B">
          <w:rPr>
            <w:webHidden/>
          </w:rPr>
          <w:t>76</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43" w:history="1">
        <w:r w:rsidR="0023723B" w:rsidRPr="003954E9">
          <w:rPr>
            <w:rStyle w:val="Hipervnculo"/>
          </w:rPr>
          <w:t>8.5.1.</w:t>
        </w:r>
        <w:r w:rsidR="0023723B">
          <w:rPr>
            <w:rFonts w:asciiTheme="minorHAnsi" w:eastAsiaTheme="minorEastAsia" w:hAnsiTheme="minorHAnsi" w:cstheme="minorBidi"/>
            <w:sz w:val="22"/>
            <w:szCs w:val="22"/>
            <w:lang w:val="es-MX" w:eastAsia="es-MX"/>
          </w:rPr>
          <w:tab/>
        </w:r>
        <w:r w:rsidR="0023723B" w:rsidRPr="003954E9">
          <w:rPr>
            <w:rStyle w:val="Hipervnculo"/>
          </w:rPr>
          <w:t>Pelirgo</w:t>
        </w:r>
        <w:r w:rsidR="0023723B">
          <w:rPr>
            <w:webHidden/>
          </w:rPr>
          <w:tab/>
        </w:r>
        <w:r w:rsidR="0023723B">
          <w:rPr>
            <w:webHidden/>
          </w:rPr>
          <w:fldChar w:fldCharType="begin"/>
        </w:r>
        <w:r w:rsidR="0023723B">
          <w:rPr>
            <w:webHidden/>
          </w:rPr>
          <w:instrText xml:space="preserve"> PAGEREF _Toc403738143 \h </w:instrText>
        </w:r>
        <w:r w:rsidR="0023723B">
          <w:rPr>
            <w:webHidden/>
          </w:rPr>
        </w:r>
        <w:r w:rsidR="0023723B">
          <w:rPr>
            <w:webHidden/>
          </w:rPr>
          <w:fldChar w:fldCharType="separate"/>
        </w:r>
        <w:r w:rsidR="0023723B">
          <w:rPr>
            <w:webHidden/>
          </w:rPr>
          <w:t>76</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44" w:history="1">
        <w:r w:rsidR="0023723B" w:rsidRPr="003954E9">
          <w:rPr>
            <w:rStyle w:val="Hipervnculo"/>
          </w:rPr>
          <w:t>8.6.</w:t>
        </w:r>
        <w:r w:rsidR="0023723B">
          <w:rPr>
            <w:rFonts w:asciiTheme="minorHAnsi" w:eastAsiaTheme="minorEastAsia" w:hAnsiTheme="minorHAnsi" w:cstheme="minorBidi"/>
            <w:caps w:val="0"/>
            <w:sz w:val="22"/>
            <w:szCs w:val="22"/>
            <w:lang w:val="es-MX" w:eastAsia="es-MX"/>
          </w:rPr>
          <w:tab/>
        </w:r>
        <w:r w:rsidR="0023723B" w:rsidRPr="003954E9">
          <w:rPr>
            <w:rStyle w:val="Hipervnculo"/>
          </w:rPr>
          <w:t>TERRORISMO Y SABOTAJE</w:t>
        </w:r>
        <w:r w:rsidR="0023723B">
          <w:rPr>
            <w:webHidden/>
          </w:rPr>
          <w:tab/>
        </w:r>
        <w:r w:rsidR="0023723B">
          <w:rPr>
            <w:webHidden/>
          </w:rPr>
          <w:fldChar w:fldCharType="begin"/>
        </w:r>
        <w:r w:rsidR="0023723B">
          <w:rPr>
            <w:webHidden/>
          </w:rPr>
          <w:instrText xml:space="preserve"> PAGEREF _Toc403738144 \h </w:instrText>
        </w:r>
        <w:r w:rsidR="0023723B">
          <w:rPr>
            <w:webHidden/>
          </w:rPr>
        </w:r>
        <w:r w:rsidR="0023723B">
          <w:rPr>
            <w:webHidden/>
          </w:rPr>
          <w:fldChar w:fldCharType="separate"/>
        </w:r>
        <w:r w:rsidR="0023723B">
          <w:rPr>
            <w:webHidden/>
          </w:rPr>
          <w:t>77</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45" w:history="1">
        <w:r w:rsidR="0023723B" w:rsidRPr="003954E9">
          <w:rPr>
            <w:rStyle w:val="Hipervnculo"/>
          </w:rPr>
          <w:t>8.6.1.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_Toc403738145 \h </w:instrText>
        </w:r>
        <w:r w:rsidR="0023723B">
          <w:rPr>
            <w:webHidden/>
          </w:rPr>
        </w:r>
        <w:r w:rsidR="0023723B">
          <w:rPr>
            <w:webHidden/>
          </w:rPr>
          <w:fldChar w:fldCharType="separate"/>
        </w:r>
        <w:r w:rsidR="0023723B">
          <w:rPr>
            <w:webHidden/>
          </w:rPr>
          <w:t>77</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46" w:history="1">
        <w:r w:rsidR="0023723B" w:rsidRPr="003954E9">
          <w:rPr>
            <w:rStyle w:val="Hipervnculo"/>
          </w:rPr>
          <w:t>8.7.</w:t>
        </w:r>
        <w:r w:rsidR="0023723B">
          <w:rPr>
            <w:rFonts w:asciiTheme="minorHAnsi" w:eastAsiaTheme="minorEastAsia" w:hAnsiTheme="minorHAnsi" w:cstheme="minorBidi"/>
            <w:caps w:val="0"/>
            <w:sz w:val="22"/>
            <w:szCs w:val="22"/>
            <w:lang w:val="es-MX" w:eastAsia="es-MX"/>
          </w:rPr>
          <w:tab/>
        </w:r>
        <w:r w:rsidR="0023723B" w:rsidRPr="003954E9">
          <w:rPr>
            <w:rStyle w:val="Hipervnculo"/>
          </w:rPr>
          <w:t>Índices Delictivos</w:t>
        </w:r>
        <w:r w:rsidR="0023723B">
          <w:rPr>
            <w:webHidden/>
          </w:rPr>
          <w:tab/>
        </w:r>
        <w:r w:rsidR="0023723B">
          <w:rPr>
            <w:webHidden/>
          </w:rPr>
          <w:fldChar w:fldCharType="begin"/>
        </w:r>
        <w:r w:rsidR="0023723B">
          <w:rPr>
            <w:webHidden/>
          </w:rPr>
          <w:instrText xml:space="preserve"> PAGEREF _Toc403738146 \h </w:instrText>
        </w:r>
        <w:r w:rsidR="0023723B">
          <w:rPr>
            <w:webHidden/>
          </w:rPr>
        </w:r>
        <w:r w:rsidR="0023723B">
          <w:rPr>
            <w:webHidden/>
          </w:rPr>
          <w:fldChar w:fldCharType="separate"/>
        </w:r>
        <w:r w:rsidR="0023723B">
          <w:rPr>
            <w:webHidden/>
          </w:rPr>
          <w:t>78</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47" w:history="1">
        <w:r w:rsidR="0023723B" w:rsidRPr="003954E9">
          <w:rPr>
            <w:rStyle w:val="Hipervnculo"/>
          </w:rPr>
          <w:t>8.7.1.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_Toc403738147 \h </w:instrText>
        </w:r>
        <w:r w:rsidR="0023723B">
          <w:rPr>
            <w:webHidden/>
          </w:rPr>
        </w:r>
        <w:r w:rsidR="0023723B">
          <w:rPr>
            <w:webHidden/>
          </w:rPr>
          <w:fldChar w:fldCharType="separate"/>
        </w:r>
        <w:r w:rsidR="0023723B">
          <w:rPr>
            <w:webHidden/>
          </w:rPr>
          <w:t>78</w:t>
        </w:r>
        <w:r w:rsidR="0023723B">
          <w:rPr>
            <w:webHidden/>
          </w:rPr>
          <w:fldChar w:fldCharType="end"/>
        </w:r>
      </w:hyperlink>
    </w:p>
    <w:p w:rsidR="0023723B" w:rsidRDefault="00951848">
      <w:pPr>
        <w:pStyle w:val="TDC2"/>
        <w:rPr>
          <w:rFonts w:asciiTheme="minorHAnsi" w:eastAsiaTheme="minorEastAsia" w:hAnsiTheme="minorHAnsi" w:cstheme="minorBidi"/>
          <w:caps w:val="0"/>
          <w:sz w:val="22"/>
          <w:szCs w:val="22"/>
          <w:lang w:val="es-MX" w:eastAsia="es-MX"/>
        </w:rPr>
      </w:pPr>
      <w:hyperlink w:anchor="_Toc403738148" w:history="1">
        <w:r w:rsidR="0023723B" w:rsidRPr="003954E9">
          <w:rPr>
            <w:rStyle w:val="Hipervnculo"/>
          </w:rPr>
          <w:t>8.8.</w:t>
        </w:r>
        <w:r w:rsidR="0023723B">
          <w:rPr>
            <w:rFonts w:asciiTheme="minorHAnsi" w:eastAsiaTheme="minorEastAsia" w:hAnsiTheme="minorHAnsi" w:cstheme="minorBidi"/>
            <w:caps w:val="0"/>
            <w:sz w:val="22"/>
            <w:szCs w:val="22"/>
            <w:lang w:val="es-MX" w:eastAsia="es-MX"/>
          </w:rPr>
          <w:tab/>
        </w:r>
        <w:r w:rsidR="0023723B" w:rsidRPr="003954E9">
          <w:rPr>
            <w:rStyle w:val="Hipervnculo"/>
          </w:rPr>
          <w:t>Interrupción de servicios o instalaciones estratégicas por acciones premeditadas</w:t>
        </w:r>
        <w:r w:rsidR="0023723B">
          <w:rPr>
            <w:webHidden/>
          </w:rPr>
          <w:tab/>
        </w:r>
        <w:r w:rsidR="0023723B">
          <w:rPr>
            <w:webHidden/>
          </w:rPr>
          <w:fldChar w:fldCharType="begin"/>
        </w:r>
        <w:r w:rsidR="0023723B">
          <w:rPr>
            <w:webHidden/>
          </w:rPr>
          <w:instrText xml:space="preserve"> PAGEREF _Toc403738148 \h </w:instrText>
        </w:r>
        <w:r w:rsidR="0023723B">
          <w:rPr>
            <w:webHidden/>
          </w:rPr>
        </w:r>
        <w:r w:rsidR="0023723B">
          <w:rPr>
            <w:webHidden/>
          </w:rPr>
          <w:fldChar w:fldCharType="separate"/>
        </w:r>
        <w:r w:rsidR="0023723B">
          <w:rPr>
            <w:webHidden/>
          </w:rPr>
          <w:t>80</w:t>
        </w:r>
        <w:r w:rsidR="0023723B">
          <w:rPr>
            <w:webHidden/>
          </w:rPr>
          <w:fldChar w:fldCharType="end"/>
        </w:r>
      </w:hyperlink>
    </w:p>
    <w:p w:rsidR="0023723B" w:rsidRDefault="00951848">
      <w:pPr>
        <w:pStyle w:val="TDC3"/>
        <w:tabs>
          <w:tab w:val="left" w:pos="1276"/>
        </w:tabs>
        <w:rPr>
          <w:rFonts w:asciiTheme="minorHAnsi" w:eastAsiaTheme="minorEastAsia" w:hAnsiTheme="minorHAnsi" w:cstheme="minorBidi"/>
          <w:sz w:val="22"/>
          <w:szCs w:val="22"/>
          <w:lang w:val="es-MX" w:eastAsia="es-MX"/>
        </w:rPr>
      </w:pPr>
      <w:hyperlink w:anchor="_Toc403738149" w:history="1">
        <w:r w:rsidR="0023723B" w:rsidRPr="003954E9">
          <w:rPr>
            <w:rStyle w:val="Hipervnculo"/>
          </w:rPr>
          <w:t>8.8.1.</w:t>
        </w:r>
        <w:r w:rsidR="0023723B">
          <w:rPr>
            <w:rFonts w:asciiTheme="minorHAnsi" w:eastAsiaTheme="minorEastAsia" w:hAnsiTheme="minorHAnsi" w:cstheme="minorBidi"/>
            <w:sz w:val="22"/>
            <w:szCs w:val="22"/>
            <w:lang w:val="es-MX" w:eastAsia="es-MX"/>
          </w:rPr>
          <w:tab/>
        </w:r>
        <w:r w:rsidR="0023723B" w:rsidRPr="003954E9">
          <w:rPr>
            <w:rStyle w:val="Hipervnculo"/>
          </w:rPr>
          <w:t>Peligro</w:t>
        </w:r>
        <w:r w:rsidR="0023723B">
          <w:rPr>
            <w:webHidden/>
          </w:rPr>
          <w:tab/>
        </w:r>
        <w:r w:rsidR="0023723B">
          <w:rPr>
            <w:webHidden/>
          </w:rPr>
          <w:fldChar w:fldCharType="begin"/>
        </w:r>
        <w:r w:rsidR="0023723B">
          <w:rPr>
            <w:webHidden/>
          </w:rPr>
          <w:instrText xml:space="preserve"> PAGEREF _Toc403738149 \h </w:instrText>
        </w:r>
        <w:r w:rsidR="0023723B">
          <w:rPr>
            <w:webHidden/>
          </w:rPr>
        </w:r>
        <w:r w:rsidR="0023723B">
          <w:rPr>
            <w:webHidden/>
          </w:rPr>
          <w:fldChar w:fldCharType="separate"/>
        </w:r>
        <w:r w:rsidR="0023723B">
          <w:rPr>
            <w:webHidden/>
          </w:rPr>
          <w:t>80</w:t>
        </w:r>
        <w:r w:rsidR="0023723B">
          <w:rPr>
            <w:webHidden/>
          </w:rPr>
          <w:fldChar w:fldCharType="end"/>
        </w:r>
      </w:hyperlink>
    </w:p>
    <w:p w:rsidR="0023723B" w:rsidRDefault="00951848">
      <w:pPr>
        <w:pStyle w:val="TDC1"/>
        <w:tabs>
          <w:tab w:val="left" w:pos="567"/>
        </w:tabs>
        <w:rPr>
          <w:rFonts w:asciiTheme="minorHAnsi" w:eastAsiaTheme="minorEastAsia" w:hAnsiTheme="minorHAnsi" w:cstheme="minorBidi"/>
          <w:b w:val="0"/>
          <w:caps w:val="0"/>
          <w:szCs w:val="22"/>
          <w:lang w:val="es-MX" w:eastAsia="es-MX"/>
        </w:rPr>
      </w:pPr>
      <w:hyperlink w:anchor="_Toc403738150" w:history="1">
        <w:r w:rsidR="0023723B" w:rsidRPr="003954E9">
          <w:rPr>
            <w:rStyle w:val="Hipervnculo"/>
          </w:rPr>
          <w:t>9.</w:t>
        </w:r>
        <w:r w:rsidR="0023723B">
          <w:rPr>
            <w:rFonts w:asciiTheme="minorHAnsi" w:eastAsiaTheme="minorEastAsia" w:hAnsiTheme="minorHAnsi" w:cstheme="minorBidi"/>
            <w:b w:val="0"/>
            <w:caps w:val="0"/>
            <w:szCs w:val="22"/>
            <w:lang w:val="es-MX" w:eastAsia="es-MX"/>
          </w:rPr>
          <w:tab/>
        </w:r>
        <w:r w:rsidR="0023723B" w:rsidRPr="003954E9">
          <w:rPr>
            <w:rStyle w:val="Hipervnculo"/>
          </w:rPr>
          <w:t>Referencias de Anexos</w:t>
        </w:r>
        <w:r w:rsidR="0023723B">
          <w:rPr>
            <w:webHidden/>
          </w:rPr>
          <w:tab/>
        </w:r>
        <w:r w:rsidR="0023723B">
          <w:rPr>
            <w:webHidden/>
          </w:rPr>
          <w:fldChar w:fldCharType="begin"/>
        </w:r>
        <w:r w:rsidR="0023723B">
          <w:rPr>
            <w:webHidden/>
          </w:rPr>
          <w:instrText xml:space="preserve"> PAGEREF _Toc403738150 \h </w:instrText>
        </w:r>
        <w:r w:rsidR="0023723B">
          <w:rPr>
            <w:webHidden/>
          </w:rPr>
        </w:r>
        <w:r w:rsidR="0023723B">
          <w:rPr>
            <w:webHidden/>
          </w:rPr>
          <w:fldChar w:fldCharType="separate"/>
        </w:r>
        <w:r w:rsidR="0023723B">
          <w:rPr>
            <w:webHidden/>
          </w:rPr>
          <w:t>82</w:t>
        </w:r>
        <w:r w:rsidR="0023723B">
          <w:rPr>
            <w:webHidden/>
          </w:rPr>
          <w:fldChar w:fldCharType="end"/>
        </w:r>
      </w:hyperlink>
    </w:p>
    <w:p w:rsidR="00C922FA" w:rsidRPr="00097B4B" w:rsidRDefault="00F2026A" w:rsidP="009606F4">
      <w:pPr>
        <w:pStyle w:val="TDC1"/>
        <w:tabs>
          <w:tab w:val="left" w:pos="567"/>
        </w:tabs>
        <w:spacing w:line="276" w:lineRule="auto"/>
      </w:pPr>
      <w:r w:rsidRPr="00D2681D">
        <w:rPr>
          <w:szCs w:val="22"/>
        </w:rPr>
        <w:fldChar w:fldCharType="end"/>
      </w:r>
    </w:p>
    <w:p w:rsidR="00C922FA" w:rsidRPr="00097B4B" w:rsidRDefault="00C922FA" w:rsidP="00BC3054">
      <w:pPr>
        <w:widowControl w:val="0"/>
      </w:pPr>
    </w:p>
    <w:p w:rsidR="00F2026A" w:rsidRPr="00097B4B" w:rsidRDefault="00F2026A" w:rsidP="00BC3054">
      <w:pPr>
        <w:widowControl w:val="0"/>
        <w:sectPr w:rsidR="00F2026A" w:rsidRPr="00097B4B" w:rsidSect="00F958DB">
          <w:headerReference w:type="even" r:id="rId16"/>
          <w:headerReference w:type="default" r:id="rId17"/>
          <w:footerReference w:type="default" r:id="rId18"/>
          <w:headerReference w:type="first" r:id="rId19"/>
          <w:footerReference w:type="first" r:id="rId20"/>
          <w:pgSz w:w="12240" w:h="15840" w:code="1"/>
          <w:pgMar w:top="1418" w:right="1701" w:bottom="1418" w:left="1701" w:header="720" w:footer="720" w:gutter="0"/>
          <w:pgNumType w:fmt="lowerRoman" w:start="1"/>
          <w:cols w:space="720"/>
        </w:sectPr>
      </w:pPr>
    </w:p>
    <w:p w:rsidR="00322537" w:rsidRPr="0036793A" w:rsidRDefault="00322537" w:rsidP="0023723B">
      <w:pPr>
        <w:pStyle w:val="Ttulo1"/>
        <w:numPr>
          <w:ilvl w:val="0"/>
          <w:numId w:val="0"/>
        </w:numPr>
      </w:pPr>
      <w:bookmarkStart w:id="6" w:name="_Toc403738016"/>
      <w:r w:rsidRPr="0036793A">
        <w:t>INTRODUCCIÓN</w:t>
      </w:r>
      <w:bookmarkEnd w:id="6"/>
    </w:p>
    <w:p w:rsidR="0053318D" w:rsidRPr="00464B64" w:rsidRDefault="002D6CD2" w:rsidP="00BC3054">
      <w:pPr>
        <w:widowControl w:val="0"/>
      </w:pPr>
      <w:commentRangeStart w:id="7"/>
      <w:r w:rsidRPr="002D6CD2">
        <w:rPr>
          <w:highlight w:val="green"/>
        </w:rPr>
        <w:t xml:space="preserve">En cumplimiento al segundo párrafo del artículo tercero transitorio del reglamento de la </w:t>
      </w:r>
      <w:r w:rsidRPr="00464B64">
        <w:rPr>
          <w:rPrChange w:id="8" w:author="Oscar Zepeda" w:date="2014-11-14T18:22:00Z">
            <w:rPr>
              <w:highlight w:val="green"/>
            </w:rPr>
          </w:rPrChange>
        </w:rPr>
        <w:t xml:space="preserve">Ley General de </w:t>
      </w:r>
      <w:r w:rsidR="007039D5" w:rsidRPr="00464B64">
        <w:rPr>
          <w:rPrChange w:id="9" w:author="Oscar Zepeda" w:date="2014-11-14T18:22:00Z">
            <w:rPr>
              <w:highlight w:val="yellow"/>
            </w:rPr>
          </w:rPrChange>
        </w:rPr>
        <w:t xml:space="preserve">Protección </w:t>
      </w:r>
      <w:r w:rsidRPr="00464B64">
        <w:rPr>
          <w:rPrChange w:id="10" w:author="Oscar Zepeda" w:date="2014-11-14T18:22:00Z">
            <w:rPr>
              <w:highlight w:val="green"/>
            </w:rPr>
          </w:rPrChange>
        </w:rPr>
        <w:t>Civil, se emite la presente guía.</w:t>
      </w:r>
    </w:p>
    <w:p w:rsidR="00FF2F8E" w:rsidRPr="00464B64" w:rsidRDefault="00EA5D53" w:rsidP="00BC3054">
      <w:pPr>
        <w:rPr>
          <w:lang w:val="es-ES_tradnl"/>
          <w:rPrChange w:id="11" w:author="Oscar Zepeda" w:date="2014-11-14T18:22:00Z">
            <w:rPr>
              <w:highlight w:val="green"/>
              <w:lang w:val="es-ES_tradnl"/>
            </w:rPr>
          </w:rPrChange>
        </w:rPr>
      </w:pPr>
      <w:r w:rsidRPr="00464B64">
        <w:rPr>
          <w:lang w:val="es-ES_tradnl"/>
          <w:rPrChange w:id="12" w:author="Oscar Zepeda" w:date="2014-11-14T18:22:00Z">
            <w:rPr>
              <w:highlight w:val="green"/>
              <w:lang w:val="es-ES_tradnl"/>
            </w:rPr>
          </w:rPrChange>
        </w:rPr>
        <w:t xml:space="preserve">Para el cálculo del peligro, la vulnerabilidad o el riesgo, </w:t>
      </w:r>
      <w:r w:rsidR="003B3423" w:rsidRPr="00464B64">
        <w:rPr>
          <w:lang w:val="es-ES_tradnl"/>
          <w:rPrChange w:id="13" w:author="Oscar Zepeda" w:date="2014-11-14T18:22:00Z">
            <w:rPr>
              <w:highlight w:val="green"/>
              <w:lang w:val="es-ES_tradnl"/>
            </w:rPr>
          </w:rPrChange>
        </w:rPr>
        <w:t xml:space="preserve">deberán emplearse las metodologías propuestas </w:t>
      </w:r>
      <w:r w:rsidR="007039D5" w:rsidRPr="00464B64">
        <w:rPr>
          <w:lang w:val="es-ES_tradnl"/>
          <w:rPrChange w:id="14" w:author="Oscar Zepeda" w:date="2014-11-14T18:22:00Z">
            <w:rPr>
              <w:highlight w:val="yellow"/>
              <w:lang w:val="es-ES_tradnl"/>
            </w:rPr>
          </w:rPrChange>
        </w:rPr>
        <w:t xml:space="preserve">por el CENAPRED </w:t>
      </w:r>
      <w:r w:rsidR="003B3423" w:rsidRPr="00464B64">
        <w:rPr>
          <w:lang w:val="es-ES_tradnl"/>
          <w:rPrChange w:id="15" w:author="Oscar Zepeda" w:date="2014-11-14T18:22:00Z">
            <w:rPr>
              <w:highlight w:val="green"/>
              <w:lang w:val="es-ES_tradnl"/>
            </w:rPr>
          </w:rPrChange>
        </w:rPr>
        <w:t>en los presentes lineamientos y anexos</w:t>
      </w:r>
      <w:ins w:id="16" w:author="Gutiérrez Martínez Carlos Antonio" w:date="2014-11-07T18:40:00Z">
        <w:r w:rsidR="007039D5" w:rsidRPr="00464B64">
          <w:rPr>
            <w:lang w:val="es-ES_tradnl"/>
            <w:rPrChange w:id="17" w:author="Oscar Zepeda" w:date="2014-11-14T18:22:00Z">
              <w:rPr>
                <w:highlight w:val="green"/>
                <w:lang w:val="es-ES_tradnl"/>
              </w:rPr>
            </w:rPrChange>
          </w:rPr>
          <w:t>.</w:t>
        </w:r>
      </w:ins>
      <w:r w:rsidR="003B3423" w:rsidRPr="00464B64">
        <w:rPr>
          <w:lang w:val="es-ES_tradnl"/>
          <w:rPrChange w:id="18" w:author="Oscar Zepeda" w:date="2014-11-14T18:22:00Z">
            <w:rPr>
              <w:highlight w:val="green"/>
              <w:lang w:val="es-ES_tradnl"/>
            </w:rPr>
          </w:rPrChange>
        </w:rPr>
        <w:t xml:space="preserve">, </w:t>
      </w:r>
      <w:ins w:id="19" w:author="Gutiérrez Martínez Carlos Antonio" w:date="2014-11-07T18:40:00Z">
        <w:r w:rsidR="007039D5" w:rsidRPr="00464B64">
          <w:rPr>
            <w:lang w:val="es-ES_tradnl"/>
            <w:rPrChange w:id="20" w:author="Oscar Zepeda" w:date="2014-11-14T18:22:00Z">
              <w:rPr>
                <w:highlight w:val="yellow"/>
                <w:lang w:val="es-ES_tradnl"/>
              </w:rPr>
            </w:rPrChange>
          </w:rPr>
          <w:t>E</w:t>
        </w:r>
      </w:ins>
      <w:del w:id="21" w:author="Gutiérrez Martínez Carlos Antonio" w:date="2014-11-07T18:40:00Z">
        <w:r w:rsidR="003B3423" w:rsidRPr="00464B64" w:rsidDel="007039D5">
          <w:rPr>
            <w:lang w:val="es-ES_tradnl"/>
            <w:rPrChange w:id="22" w:author="Oscar Zepeda" w:date="2014-11-14T18:22:00Z">
              <w:rPr>
                <w:highlight w:val="yellow"/>
                <w:lang w:val="es-ES_tradnl"/>
              </w:rPr>
            </w:rPrChange>
          </w:rPr>
          <w:delText>e</w:delText>
        </w:r>
      </w:del>
      <w:r w:rsidR="003B3423" w:rsidRPr="00464B64">
        <w:rPr>
          <w:lang w:val="es-ES_tradnl"/>
          <w:rPrChange w:id="23" w:author="Oscar Zepeda" w:date="2014-11-14T18:22:00Z">
            <w:rPr>
              <w:highlight w:val="yellow"/>
              <w:lang w:val="es-ES_tradnl"/>
            </w:rPr>
          </w:rPrChange>
        </w:rPr>
        <w:t xml:space="preserve">n caso de proponer una metodología alterna, </w:t>
      </w:r>
      <w:r w:rsidR="007039D5" w:rsidRPr="00464B64">
        <w:rPr>
          <w:lang w:val="es-ES_tradnl"/>
          <w:rPrChange w:id="24" w:author="Oscar Zepeda" w:date="2014-11-14T18:22:00Z">
            <w:rPr>
              <w:highlight w:val="yellow"/>
              <w:lang w:val="es-ES_tradnl"/>
            </w:rPr>
          </w:rPrChange>
        </w:rPr>
        <w:t xml:space="preserve">ésta </w:t>
      </w:r>
      <w:r w:rsidR="003B3423" w:rsidRPr="00464B64">
        <w:rPr>
          <w:lang w:val="es-ES_tradnl"/>
          <w:rPrChange w:id="25" w:author="Oscar Zepeda" w:date="2014-11-14T18:22:00Z">
            <w:rPr>
              <w:highlight w:val="green"/>
              <w:lang w:val="es-ES_tradnl"/>
            </w:rPr>
          </w:rPrChange>
        </w:rPr>
        <w:t>se podrá utilizar</w:t>
      </w:r>
      <w:r w:rsidR="00BA214D" w:rsidRPr="00464B64">
        <w:rPr>
          <w:lang w:val="es-ES_tradnl"/>
          <w:rPrChange w:id="26" w:author="Oscar Zepeda" w:date="2014-11-14T18:22:00Z">
            <w:rPr>
              <w:highlight w:val="green"/>
              <w:lang w:val="es-ES_tradnl"/>
            </w:rPr>
          </w:rPrChange>
        </w:rPr>
        <w:t xml:space="preserve"> </w:t>
      </w:r>
      <w:r w:rsidRPr="00464B64">
        <w:rPr>
          <w:lang w:val="es-ES_tradnl"/>
          <w:rPrChange w:id="27" w:author="Oscar Zepeda" w:date="2014-11-14T18:22:00Z">
            <w:rPr>
              <w:highlight w:val="green"/>
              <w:lang w:val="es-ES_tradnl"/>
            </w:rPr>
          </w:rPrChange>
        </w:rPr>
        <w:t xml:space="preserve">siempre y cuando sea aprobada </w:t>
      </w:r>
      <w:r w:rsidR="0009157F" w:rsidRPr="00464B64">
        <w:rPr>
          <w:lang w:val="es-ES_tradnl"/>
          <w:rPrChange w:id="28" w:author="Oscar Zepeda" w:date="2014-11-14T18:22:00Z">
            <w:rPr>
              <w:highlight w:val="green"/>
              <w:lang w:val="es-ES_tradnl"/>
            </w:rPr>
          </w:rPrChange>
        </w:rPr>
        <w:t xml:space="preserve">previamente </w:t>
      </w:r>
      <w:r w:rsidR="006D6187" w:rsidRPr="00464B64">
        <w:rPr>
          <w:lang w:val="es-ES_tradnl"/>
          <w:rPrChange w:id="29" w:author="Oscar Zepeda" w:date="2014-11-14T18:22:00Z">
            <w:rPr>
              <w:highlight w:val="green"/>
              <w:lang w:val="es-ES_tradnl"/>
            </w:rPr>
          </w:rPrChange>
        </w:rPr>
        <w:t>por el CENAPRED</w:t>
      </w:r>
      <w:r w:rsidRPr="00464B64">
        <w:rPr>
          <w:lang w:val="es-ES_tradnl"/>
          <w:rPrChange w:id="30" w:author="Oscar Zepeda" w:date="2014-11-14T18:22:00Z">
            <w:rPr>
              <w:highlight w:val="green"/>
              <w:lang w:val="es-ES_tradnl"/>
            </w:rPr>
          </w:rPrChange>
        </w:rPr>
        <w:t xml:space="preserve">. En todos los casos, se </w:t>
      </w:r>
      <w:r w:rsidR="003E16A6" w:rsidRPr="00464B64">
        <w:rPr>
          <w:lang w:val="es-ES_tradnl"/>
          <w:rPrChange w:id="31" w:author="Oscar Zepeda" w:date="2014-11-14T18:22:00Z">
            <w:rPr>
              <w:highlight w:val="green"/>
              <w:lang w:val="es-ES_tradnl"/>
            </w:rPr>
          </w:rPrChange>
        </w:rPr>
        <w:t xml:space="preserve">deberán </w:t>
      </w:r>
      <w:r w:rsidR="00586A2E" w:rsidRPr="00464B64">
        <w:rPr>
          <w:lang w:val="es-ES_tradnl"/>
          <w:rPrChange w:id="32" w:author="Oscar Zepeda" w:date="2014-11-14T18:22:00Z">
            <w:rPr>
              <w:highlight w:val="green"/>
              <w:lang w:val="es-ES_tradnl"/>
            </w:rPr>
          </w:rPrChange>
        </w:rPr>
        <w:t>adjuntar al producto final,</w:t>
      </w:r>
      <w:r w:rsidRPr="00464B64">
        <w:rPr>
          <w:lang w:val="es-ES_tradnl"/>
          <w:rPrChange w:id="33" w:author="Oscar Zepeda" w:date="2014-11-14T18:22:00Z">
            <w:rPr>
              <w:highlight w:val="green"/>
              <w:lang w:val="es-ES_tradnl"/>
            </w:rPr>
          </w:rPrChange>
        </w:rPr>
        <w:t xml:space="preserve"> </w:t>
      </w:r>
      <w:r w:rsidR="00656393" w:rsidRPr="00464B64">
        <w:rPr>
          <w:lang w:val="es-ES_tradnl"/>
          <w:rPrChange w:id="34" w:author="Oscar Zepeda" w:date="2014-11-14T18:22:00Z">
            <w:rPr>
              <w:highlight w:val="green"/>
              <w:lang w:val="es-ES_tradnl"/>
            </w:rPr>
          </w:rPrChange>
        </w:rPr>
        <w:t xml:space="preserve">los insumos que se </w:t>
      </w:r>
      <w:r w:rsidR="003E16A6" w:rsidRPr="00464B64">
        <w:rPr>
          <w:lang w:val="es-ES_tradnl"/>
          <w:rPrChange w:id="35" w:author="Oscar Zepeda" w:date="2014-11-14T18:22:00Z">
            <w:rPr>
              <w:highlight w:val="green"/>
              <w:lang w:val="es-ES_tradnl"/>
            </w:rPr>
          </w:rPrChange>
        </w:rPr>
        <w:t xml:space="preserve">hayan </w:t>
      </w:r>
      <w:r w:rsidR="00656393" w:rsidRPr="00464B64">
        <w:rPr>
          <w:lang w:val="es-ES_tradnl"/>
          <w:rPrChange w:id="36" w:author="Oscar Zepeda" w:date="2014-11-14T18:22:00Z">
            <w:rPr>
              <w:highlight w:val="green"/>
              <w:lang w:val="es-ES_tradnl"/>
            </w:rPr>
          </w:rPrChange>
        </w:rPr>
        <w:t>utiliza</w:t>
      </w:r>
      <w:r w:rsidR="003E16A6" w:rsidRPr="00464B64">
        <w:rPr>
          <w:lang w:val="es-ES_tradnl"/>
          <w:rPrChange w:id="37" w:author="Oscar Zepeda" w:date="2014-11-14T18:22:00Z">
            <w:rPr>
              <w:highlight w:val="green"/>
              <w:lang w:val="es-ES_tradnl"/>
            </w:rPr>
          </w:rPrChange>
        </w:rPr>
        <w:t>do</w:t>
      </w:r>
      <w:r w:rsidR="00656393" w:rsidRPr="00464B64">
        <w:rPr>
          <w:lang w:val="es-ES_tradnl"/>
          <w:rPrChange w:id="38" w:author="Oscar Zepeda" w:date="2014-11-14T18:22:00Z">
            <w:rPr>
              <w:highlight w:val="green"/>
              <w:lang w:val="es-ES_tradnl"/>
            </w:rPr>
          </w:rPrChange>
        </w:rPr>
        <w:t xml:space="preserve"> como sustento</w:t>
      </w:r>
      <w:r w:rsidR="003E16A6" w:rsidRPr="00464B64">
        <w:rPr>
          <w:lang w:val="es-ES_tradnl"/>
          <w:rPrChange w:id="39" w:author="Oscar Zepeda" w:date="2014-11-14T18:22:00Z">
            <w:rPr>
              <w:highlight w:val="green"/>
              <w:lang w:val="es-ES_tradnl"/>
            </w:rPr>
          </w:rPrChange>
        </w:rPr>
        <w:t>;</w:t>
      </w:r>
      <w:r w:rsidR="00656393" w:rsidRPr="00464B64">
        <w:rPr>
          <w:lang w:val="es-ES_tradnl"/>
          <w:rPrChange w:id="40" w:author="Oscar Zepeda" w:date="2014-11-14T18:22:00Z">
            <w:rPr>
              <w:highlight w:val="green"/>
              <w:lang w:val="es-ES_tradnl"/>
            </w:rPr>
          </w:rPrChange>
        </w:rPr>
        <w:t xml:space="preserve"> esto es, </w:t>
      </w:r>
      <w:r w:rsidRPr="00464B64">
        <w:rPr>
          <w:lang w:val="es-ES_tradnl"/>
          <w:rPrChange w:id="41" w:author="Oscar Zepeda" w:date="2014-11-14T18:22:00Z">
            <w:rPr>
              <w:highlight w:val="green"/>
              <w:lang w:val="es-ES_tradnl"/>
            </w:rPr>
          </w:rPrChange>
        </w:rPr>
        <w:t>las bases teóricas, experimentales, memoria de cálculo</w:t>
      </w:r>
      <w:r w:rsidR="00930CEB" w:rsidRPr="00464B64">
        <w:rPr>
          <w:lang w:val="es-ES_tradnl"/>
          <w:rPrChange w:id="42" w:author="Oscar Zepeda" w:date="2014-11-14T18:22:00Z">
            <w:rPr>
              <w:highlight w:val="green"/>
              <w:lang w:val="es-ES_tradnl"/>
            </w:rPr>
          </w:rPrChange>
        </w:rPr>
        <w:t>, bitácora del proyecto</w:t>
      </w:r>
      <w:r w:rsidRPr="00464B64">
        <w:rPr>
          <w:lang w:val="es-ES_tradnl"/>
          <w:rPrChange w:id="43" w:author="Oscar Zepeda" w:date="2014-11-14T18:22:00Z">
            <w:rPr>
              <w:highlight w:val="green"/>
              <w:lang w:val="es-ES_tradnl"/>
            </w:rPr>
          </w:rPrChange>
        </w:rPr>
        <w:t xml:space="preserve"> y base de datos</w:t>
      </w:r>
      <w:r w:rsidR="004516B7" w:rsidRPr="00464B64">
        <w:rPr>
          <w:lang w:val="es-ES_tradnl"/>
          <w:rPrChange w:id="44" w:author="Oscar Zepeda" w:date="2014-11-14T18:22:00Z">
            <w:rPr>
              <w:highlight w:val="green"/>
              <w:lang w:val="es-ES_tradnl"/>
            </w:rPr>
          </w:rPrChange>
        </w:rPr>
        <w:t xml:space="preserve"> de los sistemas expuestos</w:t>
      </w:r>
      <w:r w:rsidR="00E54732" w:rsidRPr="00464B64">
        <w:rPr>
          <w:lang w:val="es-ES_tradnl"/>
          <w:rPrChange w:id="45" w:author="Oscar Zepeda" w:date="2014-11-14T18:22:00Z">
            <w:rPr>
              <w:highlight w:val="green"/>
              <w:lang w:val="es-ES_tradnl"/>
            </w:rPr>
          </w:rPrChange>
        </w:rPr>
        <w:t>. En la memoria de cálculo, se describirán, con el nivel de detalle suficiente, los procedimientos utilizados, para que puedan ser evaluados por un especialista externo al proyecto</w:t>
      </w:r>
      <w:r w:rsidR="00FF2F8E" w:rsidRPr="00464B64">
        <w:rPr>
          <w:lang w:val="es-ES_tradnl"/>
          <w:rPrChange w:id="46" w:author="Oscar Zepeda" w:date="2014-11-14T18:22:00Z">
            <w:rPr>
              <w:highlight w:val="green"/>
              <w:lang w:val="es-ES_tradnl"/>
            </w:rPr>
          </w:rPrChange>
        </w:rPr>
        <w:t>.</w:t>
      </w:r>
    </w:p>
    <w:p w:rsidR="00AD1202" w:rsidRPr="00464B64" w:rsidRDefault="00FF2F8E" w:rsidP="00BC3054">
      <w:pPr>
        <w:rPr>
          <w:lang w:val="es-ES_tradnl"/>
          <w:rPrChange w:id="47" w:author="Oscar Zepeda" w:date="2014-11-14T18:22:00Z">
            <w:rPr>
              <w:highlight w:val="green"/>
              <w:lang w:val="es-ES_tradnl"/>
            </w:rPr>
          </w:rPrChange>
        </w:rPr>
      </w:pPr>
      <w:r w:rsidRPr="00464B64">
        <w:rPr>
          <w:lang w:val="es-ES_tradnl"/>
          <w:rPrChange w:id="48" w:author="Oscar Zepeda" w:date="2014-11-14T18:22:00Z">
            <w:rPr>
              <w:highlight w:val="green"/>
              <w:lang w:val="es-ES_tradnl"/>
            </w:rPr>
          </w:rPrChange>
        </w:rPr>
        <w:t xml:space="preserve">Aun cuando </w:t>
      </w:r>
      <w:r w:rsidR="001545F9" w:rsidRPr="00464B64">
        <w:rPr>
          <w:lang w:val="es-ES_tradnl"/>
          <w:rPrChange w:id="49" w:author="Oscar Zepeda" w:date="2014-11-14T18:22:00Z">
            <w:rPr>
              <w:highlight w:val="green"/>
              <w:lang w:val="es-ES_tradnl"/>
            </w:rPr>
          </w:rPrChange>
        </w:rPr>
        <w:t>los</w:t>
      </w:r>
      <w:r w:rsidRPr="00464B64">
        <w:rPr>
          <w:lang w:val="es-ES_tradnl"/>
          <w:rPrChange w:id="50" w:author="Oscar Zepeda" w:date="2014-11-14T18:22:00Z">
            <w:rPr>
              <w:highlight w:val="green"/>
              <w:lang w:val="es-ES_tradnl"/>
            </w:rPr>
          </w:rPrChange>
        </w:rPr>
        <w:t xml:space="preserve"> fenómeno</w:t>
      </w:r>
      <w:r w:rsidR="001545F9" w:rsidRPr="00464B64">
        <w:rPr>
          <w:lang w:val="es-ES_tradnl"/>
          <w:rPrChange w:id="51" w:author="Oscar Zepeda" w:date="2014-11-14T18:22:00Z">
            <w:rPr>
              <w:highlight w:val="green"/>
              <w:lang w:val="es-ES_tradnl"/>
            </w:rPr>
          </w:rPrChange>
        </w:rPr>
        <w:t>s</w:t>
      </w:r>
      <w:r w:rsidRPr="00464B64">
        <w:rPr>
          <w:lang w:val="es-ES_tradnl"/>
          <w:rPrChange w:id="52" w:author="Oscar Zepeda" w:date="2014-11-14T18:22:00Z">
            <w:rPr>
              <w:highlight w:val="green"/>
              <w:lang w:val="es-ES_tradnl"/>
            </w:rPr>
          </w:rPrChange>
        </w:rPr>
        <w:t xml:space="preserve"> por licuación de suelos </w:t>
      </w:r>
      <w:r w:rsidR="001545F9" w:rsidRPr="00464B64">
        <w:rPr>
          <w:lang w:val="es-ES_tradnl"/>
          <w:rPrChange w:id="53" w:author="Oscar Zepeda" w:date="2014-11-14T18:22:00Z">
            <w:rPr>
              <w:highlight w:val="green"/>
              <w:lang w:val="es-ES_tradnl"/>
            </w:rPr>
          </w:rPrChange>
        </w:rPr>
        <w:t xml:space="preserve">y karst </w:t>
      </w:r>
      <w:r w:rsidRPr="00464B64">
        <w:rPr>
          <w:lang w:val="es-ES_tradnl"/>
          <w:rPrChange w:id="54" w:author="Oscar Zepeda" w:date="2014-11-14T18:22:00Z">
            <w:rPr>
              <w:highlight w:val="green"/>
              <w:lang w:val="es-ES_tradnl"/>
            </w:rPr>
          </w:rPrChange>
        </w:rPr>
        <w:t>no está</w:t>
      </w:r>
      <w:r w:rsidR="001545F9" w:rsidRPr="00464B64">
        <w:rPr>
          <w:lang w:val="es-ES_tradnl"/>
          <w:rPrChange w:id="55" w:author="Oscar Zepeda" w:date="2014-11-14T18:22:00Z">
            <w:rPr>
              <w:highlight w:val="green"/>
              <w:lang w:val="es-ES_tradnl"/>
            </w:rPr>
          </w:rPrChange>
        </w:rPr>
        <w:t>n</w:t>
      </w:r>
      <w:r w:rsidRPr="00464B64">
        <w:rPr>
          <w:lang w:val="es-ES_tradnl"/>
          <w:rPrChange w:id="56" w:author="Oscar Zepeda" w:date="2014-11-14T18:22:00Z">
            <w:rPr>
              <w:highlight w:val="green"/>
              <w:lang w:val="es-ES_tradnl"/>
            </w:rPr>
          </w:rPrChange>
        </w:rPr>
        <w:t xml:space="preserve"> considerado</w:t>
      </w:r>
      <w:r w:rsidR="001545F9" w:rsidRPr="00464B64">
        <w:rPr>
          <w:lang w:val="es-ES_tradnl"/>
          <w:rPrChange w:id="57" w:author="Oscar Zepeda" w:date="2014-11-14T18:22:00Z">
            <w:rPr>
              <w:highlight w:val="green"/>
              <w:lang w:val="es-ES_tradnl"/>
            </w:rPr>
          </w:rPrChange>
        </w:rPr>
        <w:t>s</w:t>
      </w:r>
      <w:r w:rsidRPr="00464B64">
        <w:rPr>
          <w:lang w:val="es-ES_tradnl"/>
          <w:rPrChange w:id="58" w:author="Oscar Zepeda" w:date="2014-11-14T18:22:00Z">
            <w:rPr>
              <w:highlight w:val="green"/>
              <w:lang w:val="es-ES_tradnl"/>
            </w:rPr>
          </w:rPrChange>
        </w:rPr>
        <w:t xml:space="preserve"> </w:t>
      </w:r>
      <w:r w:rsidR="005565F8" w:rsidRPr="00464B64">
        <w:rPr>
          <w:lang w:val="es-ES_tradnl"/>
          <w:rPrChange w:id="59" w:author="Oscar Zepeda" w:date="2014-11-14T18:22:00Z">
            <w:rPr>
              <w:highlight w:val="green"/>
              <w:lang w:val="es-ES_tradnl"/>
            </w:rPr>
          </w:rPrChange>
        </w:rPr>
        <w:t>como parte de la Ley General de Protección Civil, se podrán evaluar las consecuencias de</w:t>
      </w:r>
      <w:r w:rsidR="001545F9" w:rsidRPr="00464B64">
        <w:rPr>
          <w:lang w:val="es-ES_tradnl"/>
          <w:rPrChange w:id="60" w:author="Oscar Zepeda" w:date="2014-11-14T18:22:00Z">
            <w:rPr>
              <w:highlight w:val="yellow"/>
              <w:lang w:val="es-ES_tradnl"/>
            </w:rPr>
          </w:rPrChange>
        </w:rPr>
        <w:t xml:space="preserve"> </w:t>
      </w:r>
      <w:r w:rsidR="007039D5" w:rsidRPr="00464B64">
        <w:rPr>
          <w:lang w:val="es-ES_tradnl"/>
          <w:rPrChange w:id="61" w:author="Oscar Zepeda" w:date="2014-11-14T18:22:00Z">
            <w:rPr>
              <w:highlight w:val="yellow"/>
              <w:lang w:val="es-ES_tradnl"/>
            </w:rPr>
          </w:rPrChange>
        </w:rPr>
        <w:t xml:space="preserve">dichos </w:t>
      </w:r>
      <w:r w:rsidR="005565F8" w:rsidRPr="00464B64">
        <w:rPr>
          <w:lang w:val="es-ES_tradnl"/>
          <w:rPrChange w:id="62" w:author="Oscar Zepeda" w:date="2014-11-14T18:22:00Z">
            <w:rPr>
              <w:highlight w:val="yellow"/>
              <w:lang w:val="es-ES_tradnl"/>
            </w:rPr>
          </w:rPrChange>
        </w:rPr>
        <w:t>l</w:t>
      </w:r>
      <w:r w:rsidR="001545F9" w:rsidRPr="00464B64">
        <w:rPr>
          <w:lang w:val="es-ES_tradnl"/>
          <w:rPrChange w:id="63" w:author="Oscar Zepeda" w:date="2014-11-14T18:22:00Z">
            <w:rPr>
              <w:highlight w:val="yellow"/>
              <w:lang w:val="es-ES_tradnl"/>
            </w:rPr>
          </w:rPrChange>
        </w:rPr>
        <w:t>os</w:t>
      </w:r>
      <w:r w:rsidR="005565F8" w:rsidRPr="00464B64">
        <w:rPr>
          <w:lang w:val="es-ES_tradnl"/>
          <w:rPrChange w:id="64" w:author="Oscar Zepeda" w:date="2014-11-14T18:22:00Z">
            <w:rPr>
              <w:highlight w:val="yellow"/>
              <w:lang w:val="es-ES_tradnl"/>
            </w:rPr>
          </w:rPrChange>
        </w:rPr>
        <w:t xml:space="preserve"> fenómeno</w:t>
      </w:r>
      <w:r w:rsidR="00EC13E4" w:rsidRPr="00464B64">
        <w:rPr>
          <w:lang w:val="es-ES_tradnl"/>
          <w:rPrChange w:id="65" w:author="Oscar Zepeda" w:date="2014-11-14T18:22:00Z">
            <w:rPr>
              <w:highlight w:val="green"/>
              <w:lang w:val="es-ES_tradnl"/>
            </w:rPr>
          </w:rPrChange>
        </w:rPr>
        <w:t>s</w:t>
      </w:r>
      <w:r w:rsidR="005565F8" w:rsidRPr="00464B64">
        <w:rPr>
          <w:lang w:val="es-ES_tradnl"/>
          <w:rPrChange w:id="66" w:author="Oscar Zepeda" w:date="2014-11-14T18:22:00Z">
            <w:rPr>
              <w:highlight w:val="green"/>
              <w:lang w:val="es-ES_tradnl"/>
            </w:rPr>
          </w:rPrChange>
        </w:rPr>
        <w:t xml:space="preserve"> cuando existan antecedentes documentados</w:t>
      </w:r>
      <w:r w:rsidR="001545F9" w:rsidRPr="00464B64">
        <w:rPr>
          <w:lang w:val="es-ES_tradnl"/>
          <w:rPrChange w:id="67" w:author="Oscar Zepeda" w:date="2014-11-14T18:22:00Z">
            <w:rPr>
              <w:highlight w:val="green"/>
              <w:lang w:val="es-ES_tradnl"/>
            </w:rPr>
          </w:rPrChange>
        </w:rPr>
        <w:t xml:space="preserve"> del peligro</w:t>
      </w:r>
      <w:r w:rsidR="005565F8" w:rsidRPr="00464B64">
        <w:rPr>
          <w:lang w:val="es-ES_tradnl"/>
          <w:rPrChange w:id="68" w:author="Oscar Zepeda" w:date="2014-11-14T18:22:00Z">
            <w:rPr>
              <w:highlight w:val="green"/>
              <w:lang w:val="es-ES_tradnl"/>
            </w:rPr>
          </w:rPrChange>
        </w:rPr>
        <w:t xml:space="preserve">. Para </w:t>
      </w:r>
      <w:r w:rsidR="00A62E6B" w:rsidRPr="00464B64">
        <w:rPr>
          <w:lang w:val="es-ES_tradnl"/>
          <w:rPrChange w:id="69" w:author="Oscar Zepeda" w:date="2014-11-14T18:22:00Z">
            <w:rPr>
              <w:highlight w:val="yellow"/>
              <w:lang w:val="es-ES_tradnl"/>
            </w:rPr>
          </w:rPrChange>
        </w:rPr>
        <w:t>evaluarlos,</w:t>
      </w:r>
      <w:r w:rsidR="005565F8" w:rsidRPr="00464B64">
        <w:rPr>
          <w:lang w:val="es-ES_tradnl"/>
          <w:rPrChange w:id="70" w:author="Oscar Zepeda" w:date="2014-11-14T18:22:00Z">
            <w:rPr>
              <w:highlight w:val="green"/>
              <w:lang w:val="es-ES_tradnl"/>
            </w:rPr>
          </w:rPrChange>
        </w:rPr>
        <w:t xml:space="preserve"> se deberá de cumplir con los lineamientos establecidos en la</w:t>
      </w:r>
      <w:r w:rsidR="00EC13E4" w:rsidRPr="00464B64">
        <w:rPr>
          <w:lang w:val="es-ES_tradnl"/>
          <w:rPrChange w:id="71" w:author="Oscar Zepeda" w:date="2014-11-14T18:22:00Z">
            <w:rPr>
              <w:highlight w:val="green"/>
              <w:lang w:val="es-ES_tradnl"/>
            </w:rPr>
          </w:rPrChange>
        </w:rPr>
        <w:t>s</w:t>
      </w:r>
      <w:r w:rsidR="005565F8" w:rsidRPr="00464B64">
        <w:rPr>
          <w:lang w:val="es-ES_tradnl"/>
          <w:rPrChange w:id="72" w:author="Oscar Zepeda" w:date="2014-11-14T18:22:00Z">
            <w:rPr>
              <w:highlight w:val="green"/>
              <w:lang w:val="es-ES_tradnl"/>
            </w:rPr>
          </w:rPrChange>
        </w:rPr>
        <w:t xml:space="preserve"> secci</w:t>
      </w:r>
      <w:r w:rsidR="00EC13E4" w:rsidRPr="00464B64">
        <w:rPr>
          <w:lang w:val="es-ES_tradnl"/>
          <w:rPrChange w:id="73" w:author="Oscar Zepeda" w:date="2014-11-14T18:22:00Z">
            <w:rPr>
              <w:highlight w:val="green"/>
              <w:lang w:val="es-ES_tradnl"/>
            </w:rPr>
          </w:rPrChange>
        </w:rPr>
        <w:t>o</w:t>
      </w:r>
      <w:r w:rsidR="005565F8" w:rsidRPr="00464B64">
        <w:rPr>
          <w:lang w:val="es-ES_tradnl"/>
          <w:rPrChange w:id="74" w:author="Oscar Zepeda" w:date="2014-11-14T18:22:00Z">
            <w:rPr>
              <w:highlight w:val="green"/>
              <w:lang w:val="es-ES_tradnl"/>
            </w:rPr>
          </w:rPrChange>
        </w:rPr>
        <w:t>n</w:t>
      </w:r>
      <w:r w:rsidR="00EC13E4" w:rsidRPr="00464B64">
        <w:rPr>
          <w:lang w:val="es-ES_tradnl"/>
          <w:rPrChange w:id="75" w:author="Oscar Zepeda" w:date="2014-11-14T18:22:00Z">
            <w:rPr>
              <w:highlight w:val="green"/>
              <w:lang w:val="es-ES_tradnl"/>
            </w:rPr>
          </w:rPrChange>
        </w:rPr>
        <w:t>es</w:t>
      </w:r>
      <w:r w:rsidR="005565F8" w:rsidRPr="00464B64">
        <w:rPr>
          <w:lang w:val="es-ES_tradnl"/>
          <w:rPrChange w:id="76" w:author="Oscar Zepeda" w:date="2014-11-14T18:22:00Z">
            <w:rPr>
              <w:highlight w:val="green"/>
              <w:lang w:val="es-ES_tradnl"/>
            </w:rPr>
          </w:rPrChange>
        </w:rPr>
        <w:t xml:space="preserve"> </w:t>
      </w:r>
      <w:r w:rsidR="0023723B" w:rsidRPr="00464B64">
        <w:rPr>
          <w:lang w:val="es-ES_tradnl"/>
          <w:rPrChange w:id="77" w:author="Oscar Zepeda" w:date="2014-11-14T18:22:00Z">
            <w:rPr>
              <w:highlight w:val="green"/>
              <w:lang w:val="es-ES_tradnl"/>
            </w:rPr>
          </w:rPrChange>
        </w:rPr>
        <w:t>4.3</w:t>
      </w:r>
      <w:r w:rsidR="001545F9" w:rsidRPr="00464B64">
        <w:rPr>
          <w:lang w:val="es-ES_tradnl"/>
          <w:rPrChange w:id="78" w:author="Oscar Zepeda" w:date="2014-11-14T18:22:00Z">
            <w:rPr>
              <w:highlight w:val="green"/>
              <w:lang w:val="es-ES_tradnl"/>
            </w:rPr>
          </w:rPrChange>
        </w:rPr>
        <w:t xml:space="preserve"> y </w:t>
      </w:r>
      <w:r w:rsidR="0023723B" w:rsidRPr="00464B64">
        <w:rPr>
          <w:lang w:val="es-ES_tradnl"/>
          <w:rPrChange w:id="79" w:author="Oscar Zepeda" w:date="2014-11-14T18:22:00Z">
            <w:rPr>
              <w:highlight w:val="green"/>
              <w:lang w:val="es-ES_tradnl"/>
            </w:rPr>
          </w:rPrChange>
        </w:rPr>
        <w:t>4.4</w:t>
      </w:r>
      <w:r w:rsidR="001545F9" w:rsidRPr="00464B64">
        <w:rPr>
          <w:lang w:val="es-ES_tradnl"/>
          <w:rPrChange w:id="80" w:author="Oscar Zepeda" w:date="2014-11-14T18:22:00Z">
            <w:rPr>
              <w:highlight w:val="green"/>
              <w:lang w:val="es-ES_tradnl"/>
            </w:rPr>
          </w:rPrChange>
        </w:rPr>
        <w:t>, respectivamente</w:t>
      </w:r>
      <w:r w:rsidR="00AD1202" w:rsidRPr="00464B64">
        <w:rPr>
          <w:lang w:val="es-ES_tradnl"/>
          <w:rPrChange w:id="81" w:author="Oscar Zepeda" w:date="2014-11-14T18:22:00Z">
            <w:rPr>
              <w:highlight w:val="green"/>
              <w:lang w:val="es-ES_tradnl"/>
            </w:rPr>
          </w:rPrChange>
        </w:rPr>
        <w:t>.</w:t>
      </w:r>
    </w:p>
    <w:p w:rsidR="00AD1202" w:rsidRPr="00464B64" w:rsidDel="00464B64" w:rsidRDefault="00AD1202" w:rsidP="00BC3054">
      <w:pPr>
        <w:rPr>
          <w:del w:id="82" w:author="Oscar Zepeda" w:date="2014-11-14T18:22:00Z"/>
          <w:lang w:val="es-ES_tradnl"/>
          <w:rPrChange w:id="83" w:author="Oscar Zepeda" w:date="2014-11-14T18:22:00Z">
            <w:rPr>
              <w:del w:id="84" w:author="Oscar Zepeda" w:date="2014-11-14T18:22:00Z"/>
              <w:highlight w:val="green"/>
              <w:lang w:val="es-ES_tradnl"/>
            </w:rPr>
          </w:rPrChange>
        </w:rPr>
      </w:pPr>
      <w:del w:id="85" w:author="Oscar Zepeda" w:date="2014-11-14T18:22:00Z">
        <w:r w:rsidRPr="00464B64" w:rsidDel="00464B64">
          <w:rPr>
            <w:lang w:val="es-ES_tradnl"/>
            <w:rPrChange w:id="86" w:author="Oscar Zepeda" w:date="2014-11-14T18:22:00Z">
              <w:rPr>
                <w:highlight w:val="green"/>
                <w:lang w:val="es-ES_tradnl"/>
              </w:rPr>
            </w:rPrChange>
          </w:rPr>
          <w:delText>Toda la información contenida en los productos entregables, deberá ser compatible con la plataforma del Atlas Nacional de Riesgos, (ANR).</w:delText>
        </w:r>
      </w:del>
    </w:p>
    <w:p w:rsidR="00167EB6" w:rsidRPr="00464B64" w:rsidRDefault="00AD1202" w:rsidP="00BC3054">
      <w:pPr>
        <w:rPr>
          <w:lang w:val="es-ES_tradnl"/>
        </w:rPr>
      </w:pPr>
      <w:r w:rsidRPr="00464B64">
        <w:rPr>
          <w:lang w:val="es-ES_tradnl"/>
          <w:rPrChange w:id="87" w:author="Oscar Zepeda" w:date="2014-11-14T18:22:00Z">
            <w:rPr>
              <w:highlight w:val="red"/>
              <w:lang w:val="es-ES_tradnl"/>
            </w:rPr>
          </w:rPrChange>
        </w:rPr>
        <w:t>El desarrollador de cada proyecto, deberá presentar</w:t>
      </w:r>
      <w:r w:rsidR="00831B58" w:rsidRPr="00464B64">
        <w:rPr>
          <w:lang w:val="es-ES_tradnl"/>
          <w:rPrChange w:id="88" w:author="Oscar Zepeda" w:date="2014-11-14T18:22:00Z">
            <w:rPr>
              <w:highlight w:val="red"/>
              <w:lang w:val="es-ES_tradnl"/>
            </w:rPr>
          </w:rPrChange>
        </w:rPr>
        <w:t>,</w:t>
      </w:r>
      <w:r w:rsidR="00AC3438" w:rsidRPr="00464B64">
        <w:rPr>
          <w:lang w:val="es-ES_tradnl"/>
          <w:rPrChange w:id="89" w:author="Oscar Zepeda" w:date="2014-11-14T18:22:00Z">
            <w:rPr>
              <w:highlight w:val="red"/>
              <w:lang w:val="es-ES_tradnl"/>
            </w:rPr>
          </w:rPrChange>
        </w:rPr>
        <w:t xml:space="preserve"> avances parciales al</w:t>
      </w:r>
      <w:r w:rsidR="000B72B2" w:rsidRPr="00464B64">
        <w:rPr>
          <w:lang w:val="es-ES_tradnl"/>
          <w:rPrChange w:id="90" w:author="Oscar Zepeda" w:date="2014-11-14T18:22:00Z">
            <w:rPr>
              <w:highlight w:val="red"/>
              <w:lang w:val="es-ES_tradnl"/>
            </w:rPr>
          </w:rPrChange>
        </w:rPr>
        <w:t xml:space="preserve"> </w:t>
      </w:r>
      <w:r w:rsidR="00831B58" w:rsidRPr="00464B64">
        <w:rPr>
          <w:lang w:val="es-ES_tradnl"/>
          <w:rPrChange w:id="91" w:author="Oscar Zepeda" w:date="2014-11-14T18:22:00Z">
            <w:rPr>
              <w:highlight w:val="red"/>
              <w:lang w:val="es-ES_tradnl"/>
            </w:rPr>
          </w:rPrChange>
        </w:rPr>
        <w:t>25%, 50% y 75</w:t>
      </w:r>
      <w:r w:rsidR="00AC3438" w:rsidRPr="00464B64">
        <w:rPr>
          <w:lang w:val="es-ES_tradnl"/>
          <w:rPrChange w:id="92" w:author="Oscar Zepeda" w:date="2014-11-14T18:22:00Z">
            <w:rPr>
              <w:highlight w:val="red"/>
              <w:lang w:val="es-ES_tradnl"/>
            </w:rPr>
          </w:rPrChange>
        </w:rPr>
        <w:t>% del proyecto total</w:t>
      </w:r>
      <w:r w:rsidR="00831B58" w:rsidRPr="00464B64">
        <w:rPr>
          <w:lang w:val="es-ES_tradnl"/>
          <w:rPrChange w:id="93" w:author="Oscar Zepeda" w:date="2014-11-14T18:22:00Z">
            <w:rPr>
              <w:highlight w:val="red"/>
              <w:lang w:val="es-ES_tradnl"/>
            </w:rPr>
          </w:rPrChange>
        </w:rPr>
        <w:t>.</w:t>
      </w:r>
      <w:ins w:id="94" w:author="Oscar Zepeda" w:date="2014-11-14T18:22:00Z">
        <w:r w:rsidR="00464B64" w:rsidRPr="00464B64" w:rsidDel="00464B64">
          <w:rPr>
            <w:lang w:val="es-ES_tradnl"/>
          </w:rPr>
          <w:t xml:space="preserve"> </w:t>
        </w:r>
      </w:ins>
      <w:del w:id="95" w:author="Oscar Zepeda" w:date="2014-11-14T18:22:00Z">
        <w:r w:rsidR="00EA5D53" w:rsidRPr="00464B64" w:rsidDel="00464B64">
          <w:rPr>
            <w:lang w:val="es-ES_tradnl"/>
          </w:rPr>
          <w:delText xml:space="preserve">    </w:delText>
        </w:r>
        <w:r w:rsidR="004E111E" w:rsidRPr="00464B64" w:rsidDel="00464B64">
          <w:rPr>
            <w:lang w:val="es-ES_tradnl"/>
          </w:rPr>
          <w:delText xml:space="preserve">   </w:delText>
        </w:r>
        <w:r w:rsidR="00767CC6" w:rsidRPr="00464B64" w:rsidDel="00464B64">
          <w:rPr>
            <w:lang w:val="es-ES_tradnl"/>
          </w:rPr>
          <w:delText xml:space="preserve"> </w:delText>
        </w:r>
        <w:commentRangeEnd w:id="7"/>
        <w:r w:rsidR="009720D2" w:rsidRPr="00464B64" w:rsidDel="00464B64">
          <w:rPr>
            <w:rStyle w:val="Refdecomentario"/>
            <w:rFonts w:cs="Times New Roman"/>
            <w:lang w:val="x-none"/>
          </w:rPr>
          <w:commentReference w:id="7"/>
        </w:r>
      </w:del>
    </w:p>
    <w:p w:rsidR="00D80C87" w:rsidRPr="00F909A8" w:rsidRDefault="00D80C87" w:rsidP="00D80C87">
      <w:r w:rsidRPr="00464B64">
        <w:t>Para la determinación</w:t>
      </w:r>
      <w:r w:rsidRPr="00F909A8">
        <w:t xml:space="preserve"> de los mapas y/o atlas de riesgo será necesario conocer las características de vulnerabilidad de los sistemas expuestos ante los diferentes tipos de peligros que se mencionan en el documento. Para </w:t>
      </w:r>
      <w:r>
        <w:t>los casos en que</w:t>
      </w:r>
      <w:r w:rsidRPr="00F909A8">
        <w:t xml:space="preserve"> no se cuent</w:t>
      </w:r>
      <w:r>
        <w:t>e</w:t>
      </w:r>
      <w:r w:rsidRPr="00F909A8">
        <w:t xml:space="preserve"> con información accesible para identificar o definir las funciones de vulnerabilidad de los bienes expuestos, por lo que se recomienda establecer convenios de colaboración con instituciones de enseñanza superior con el propósito de poder contar con dichas funciones a partir de procedimientos mejor aproximados y con la mayor certidumbre posible.</w:t>
      </w:r>
    </w:p>
    <w:p w:rsidR="00D10221" w:rsidRPr="00F909A8" w:rsidRDefault="00D10221" w:rsidP="00D80C87"/>
    <w:p w:rsidR="00D80C87" w:rsidRPr="00B91040" w:rsidRDefault="00D80C87" w:rsidP="00D80C87">
      <w:r w:rsidRPr="00B91040">
        <w:t xml:space="preserve">Los estudios de vulnerabilidad, de ser el caso, </w:t>
      </w:r>
      <w:del w:id="96" w:author="Reyes Pimentel Thalia Alfonsina" w:date="2014-11-12T09:33:00Z">
        <w:r w:rsidRPr="00B91040" w:rsidDel="00FD1B3D">
          <w:delText xml:space="preserve"> </w:delText>
        </w:r>
      </w:del>
      <w:r w:rsidRPr="00B91040">
        <w:t>podrán ser contratados con empresas o despachos, bajo la rigurosa supervisión de profesores y/o investigadores de instituciones de enseñanza superior.</w:t>
      </w:r>
    </w:p>
    <w:p w:rsidR="00D80C87" w:rsidRPr="00F909A8" w:rsidRDefault="00D80C87" w:rsidP="00D80C87">
      <w:r w:rsidRPr="00B91040">
        <w:t>Independientemente de cu</w:t>
      </w:r>
      <w:r w:rsidR="00554D20">
        <w:t>á</w:t>
      </w:r>
      <w:r w:rsidRPr="00B91040">
        <w:t>l sea el tipo de solución que se elija para cualquier tipo de estudio, ya sea peligro, vulnerabilidad o riesgo, se deberá solicitar la entrega de los</w:t>
      </w:r>
      <w:r w:rsidRPr="00F909A8">
        <w:t xml:space="preserve"> productos finales e información de sustento, al menos, como se indica:</w:t>
      </w:r>
    </w:p>
    <w:p w:rsidR="00D80C87" w:rsidRPr="00F909A8" w:rsidRDefault="00D80C87" w:rsidP="00D80C87"/>
    <w:p w:rsidR="00AC6FB8" w:rsidRDefault="00AC6FB8" w:rsidP="00EF42C9">
      <w:pPr>
        <w:numPr>
          <w:ilvl w:val="0"/>
          <w:numId w:val="1"/>
        </w:numPr>
        <w:tabs>
          <w:tab w:val="clear" w:pos="720"/>
          <w:tab w:val="num" w:pos="1080"/>
        </w:tabs>
        <w:ind w:left="1080"/>
        <w:rPr>
          <w:szCs w:val="22"/>
        </w:rPr>
      </w:pPr>
      <w:r>
        <w:rPr>
          <w:szCs w:val="22"/>
        </w:rPr>
        <w:t>Capas de información ref</w:t>
      </w:r>
      <w:r w:rsidR="00D10221">
        <w:rPr>
          <w:szCs w:val="22"/>
        </w:rPr>
        <w:t>e</w:t>
      </w:r>
      <w:r>
        <w:rPr>
          <w:szCs w:val="22"/>
        </w:rPr>
        <w:t xml:space="preserve">rentes al peligro, vulnerabilidad </w:t>
      </w:r>
      <w:r w:rsidR="00167B8E">
        <w:rPr>
          <w:szCs w:val="22"/>
        </w:rPr>
        <w:t>y</w:t>
      </w:r>
      <w:r>
        <w:rPr>
          <w:szCs w:val="22"/>
        </w:rPr>
        <w:t xml:space="preserve"> riesgo que se esté representando con sus correspondientes campos</w:t>
      </w:r>
      <w:r w:rsidR="00167B8E">
        <w:rPr>
          <w:szCs w:val="22"/>
        </w:rPr>
        <w:t>, la descripción del nombre del campo, los tipos de</w:t>
      </w:r>
      <w:r w:rsidR="00D10221">
        <w:rPr>
          <w:szCs w:val="22"/>
        </w:rPr>
        <w:t xml:space="preserve"> valores </w:t>
      </w:r>
      <w:r w:rsidR="00167B8E">
        <w:rPr>
          <w:szCs w:val="22"/>
        </w:rPr>
        <w:t xml:space="preserve">que puede tomar </w:t>
      </w:r>
      <w:r w:rsidR="00D10221">
        <w:rPr>
          <w:szCs w:val="22"/>
        </w:rPr>
        <w:t>y su</w:t>
      </w:r>
      <w:r w:rsidR="00167B8E">
        <w:rPr>
          <w:szCs w:val="22"/>
        </w:rPr>
        <w:t xml:space="preserve"> correspondiente</w:t>
      </w:r>
      <w:r w:rsidR="00D10221">
        <w:rPr>
          <w:szCs w:val="22"/>
        </w:rPr>
        <w:t xml:space="preserve"> diccionario de datos.</w:t>
      </w:r>
    </w:p>
    <w:p w:rsidR="00D80C87" w:rsidRPr="00F909A8" w:rsidRDefault="00D80C87" w:rsidP="00EF42C9">
      <w:pPr>
        <w:numPr>
          <w:ilvl w:val="0"/>
          <w:numId w:val="1"/>
        </w:numPr>
        <w:tabs>
          <w:tab w:val="clear" w:pos="720"/>
          <w:tab w:val="num" w:pos="1080"/>
        </w:tabs>
        <w:ind w:left="1080"/>
        <w:rPr>
          <w:szCs w:val="22"/>
        </w:rPr>
      </w:pPr>
      <w:r w:rsidRPr="00F909A8">
        <w:rPr>
          <w:szCs w:val="22"/>
        </w:rPr>
        <w:t>Entrega de las expresiones que definen a las funciones de vulnerabilidad, indicando claramente el tipo de fenómeno al que se asocia cada una de ellas.</w:t>
      </w:r>
    </w:p>
    <w:p w:rsidR="00D80C87" w:rsidRPr="00F909A8" w:rsidRDefault="00D80C87" w:rsidP="00EF42C9">
      <w:pPr>
        <w:numPr>
          <w:ilvl w:val="0"/>
          <w:numId w:val="1"/>
        </w:numPr>
        <w:tabs>
          <w:tab w:val="clear" w:pos="720"/>
          <w:tab w:val="num" w:pos="1080"/>
        </w:tabs>
        <w:ind w:left="1080"/>
        <w:rPr>
          <w:szCs w:val="22"/>
        </w:rPr>
      </w:pPr>
      <w:r w:rsidRPr="00F909A8">
        <w:rPr>
          <w:szCs w:val="22"/>
        </w:rPr>
        <w:t>Entrega de los valores recomendados para coeficientes y exponentes que conformen la expresión mencionada en el párrafo anterior, indicando claramente las hipótesis que dieron sustento a la propuesta.</w:t>
      </w:r>
    </w:p>
    <w:p w:rsidR="00D80C87" w:rsidRPr="00F909A8" w:rsidRDefault="00D80C87" w:rsidP="00EF42C9">
      <w:pPr>
        <w:numPr>
          <w:ilvl w:val="0"/>
          <w:numId w:val="1"/>
        </w:numPr>
        <w:tabs>
          <w:tab w:val="clear" w:pos="720"/>
          <w:tab w:val="num" w:pos="1080"/>
        </w:tabs>
        <w:ind w:left="1080"/>
        <w:rPr>
          <w:szCs w:val="22"/>
        </w:rPr>
      </w:pPr>
      <w:r>
        <w:rPr>
          <w:szCs w:val="22"/>
        </w:rPr>
        <w:t>Incluir</w:t>
      </w:r>
      <w:r w:rsidRPr="00F909A8">
        <w:rPr>
          <w:szCs w:val="22"/>
        </w:rPr>
        <w:t xml:space="preserve"> una lista completa y exhaustiva de las referencias consultadas, tanto para el planteamiento teórico de la función, como para la definición de parámetros.</w:t>
      </w:r>
    </w:p>
    <w:p w:rsidR="00D80C87" w:rsidRPr="00F909A8" w:rsidRDefault="00D80C87" w:rsidP="00EF42C9">
      <w:pPr>
        <w:numPr>
          <w:ilvl w:val="0"/>
          <w:numId w:val="1"/>
        </w:numPr>
        <w:tabs>
          <w:tab w:val="clear" w:pos="720"/>
          <w:tab w:val="num" w:pos="1080"/>
        </w:tabs>
        <w:ind w:left="1080"/>
        <w:rPr>
          <w:szCs w:val="22"/>
        </w:rPr>
      </w:pPr>
      <w:r>
        <w:rPr>
          <w:szCs w:val="22"/>
        </w:rPr>
        <w:t>Incluir</w:t>
      </w:r>
      <w:r w:rsidRPr="00F909A8">
        <w:rPr>
          <w:szCs w:val="22"/>
        </w:rPr>
        <w:t xml:space="preserve"> una lista de las referencias o trabajos de investigación consultados para la recopilación de la información sustento para ajuste de las funciones.</w:t>
      </w:r>
    </w:p>
    <w:p w:rsidR="00D80C87" w:rsidRPr="00F909A8" w:rsidRDefault="00D80C87" w:rsidP="00EF42C9">
      <w:pPr>
        <w:numPr>
          <w:ilvl w:val="0"/>
          <w:numId w:val="1"/>
        </w:numPr>
        <w:tabs>
          <w:tab w:val="clear" w:pos="720"/>
          <w:tab w:val="num" w:pos="1080"/>
        </w:tabs>
        <w:ind w:left="1080"/>
        <w:rPr>
          <w:szCs w:val="22"/>
        </w:rPr>
      </w:pPr>
      <w:r w:rsidRPr="00F909A8">
        <w:rPr>
          <w:szCs w:val="22"/>
        </w:rPr>
        <w:t>Indicar, para cada caso, las limitantes de aplicabilidad de las funciones de vulnerabilidad propuestas.</w:t>
      </w:r>
    </w:p>
    <w:p w:rsidR="00D80C87" w:rsidRDefault="00D80C87" w:rsidP="00EF42C9">
      <w:pPr>
        <w:numPr>
          <w:ilvl w:val="0"/>
          <w:numId w:val="1"/>
        </w:numPr>
        <w:tabs>
          <w:tab w:val="clear" w:pos="720"/>
          <w:tab w:val="num" w:pos="1080"/>
        </w:tabs>
        <w:ind w:left="1077" w:hanging="357"/>
        <w:rPr>
          <w:szCs w:val="22"/>
        </w:rPr>
      </w:pPr>
      <w:r>
        <w:rPr>
          <w:szCs w:val="22"/>
        </w:rPr>
        <w:t>Incluir</w:t>
      </w:r>
      <w:r w:rsidRPr="00F909A8">
        <w:rPr>
          <w:szCs w:val="22"/>
        </w:rPr>
        <w:t xml:space="preserve"> la información general del responsable del desarrollo (Curriculum vitae completo, incluyendo el No. de cédula profesional, por ejemplo). El convenio para el desarrollo del trabajo de determinación de las funciones de vulnerabilidad, asociadas a cada fenómeno perturbador, deberá contar con una cláusula en la que se indique que el desarrollador podrá ser consultado (se podría indicar el número de veces como límite a nivel anual y/o mensual) sobre el contenido de los documentos entregados como resultado del estudio, lo anterior durante, al menos, el año siguiente a la entrega de los resultados del estudio y sin ningún costo adicional.</w:t>
      </w:r>
    </w:p>
    <w:p w:rsidR="00D80C87" w:rsidRPr="00D80C87" w:rsidRDefault="00D80C87" w:rsidP="00BC3054"/>
    <w:p w:rsidR="00485081" w:rsidRPr="0036793A" w:rsidRDefault="00485081" w:rsidP="00EF42C9">
      <w:pPr>
        <w:pStyle w:val="Ttulo1"/>
        <w:numPr>
          <w:ilvl w:val="0"/>
          <w:numId w:val="8"/>
        </w:numPr>
        <w:jc w:val="center"/>
      </w:pPr>
      <w:bookmarkStart w:id="97" w:name="_Toc403738017"/>
      <w:r>
        <w:t>integración de la información</w:t>
      </w:r>
      <w:bookmarkEnd w:id="97"/>
    </w:p>
    <w:p w:rsidR="00485081" w:rsidRDefault="00485081" w:rsidP="00485081">
      <w:pPr>
        <w:widowControl w:val="0"/>
        <w:rPr>
          <w:lang w:val="es-ES_tradnl"/>
        </w:rPr>
      </w:pPr>
      <w:r>
        <w:rPr>
          <w:lang w:val="es-ES_tradnl"/>
        </w:rPr>
        <w:t>Los atlas de riesgos deberán integrarse en un sistema de información geográfic</w:t>
      </w:r>
      <w:r w:rsidR="00C90AF2">
        <w:rPr>
          <w:lang w:val="es-ES_tradnl"/>
        </w:rPr>
        <w:t>a</w:t>
      </w:r>
      <w:r>
        <w:rPr>
          <w:lang w:val="es-ES_tradnl"/>
        </w:rPr>
        <w:t>, las capas de información que se generen deben ser</w:t>
      </w:r>
      <w:r w:rsidRPr="00485081">
        <w:rPr>
          <w:lang w:val="es-ES_tradnl"/>
        </w:rPr>
        <w:t xml:space="preserve"> compatibles con la base de datos del Atlas Nacional de Riesgos, el formato que se utilizará para la información de tipo vectorial es el </w:t>
      </w:r>
      <w:r w:rsidRPr="00BE205F">
        <w:rPr>
          <w:i/>
          <w:lang w:val="es-ES_tradnl"/>
        </w:rPr>
        <w:t>shape</w:t>
      </w:r>
      <w:r w:rsidRPr="00485081">
        <w:rPr>
          <w:lang w:val="es-ES_tradnl"/>
        </w:rPr>
        <w:t xml:space="preserve"> con la tabla de atributos que comprende la información y</w:t>
      </w:r>
      <w:r>
        <w:rPr>
          <w:lang w:val="es-ES_tradnl"/>
        </w:rPr>
        <w:t xml:space="preserve"> su</w:t>
      </w:r>
      <w:r w:rsidRPr="00485081">
        <w:rPr>
          <w:lang w:val="es-ES_tradnl"/>
        </w:rPr>
        <w:t xml:space="preserve"> archivo de sistema de referencia, </w:t>
      </w:r>
      <w:r>
        <w:rPr>
          <w:lang w:val="es-ES_tradnl"/>
        </w:rPr>
        <w:t xml:space="preserve">también se </w:t>
      </w:r>
      <w:r w:rsidR="00167B8E">
        <w:rPr>
          <w:lang w:val="es-ES_tradnl"/>
        </w:rPr>
        <w:t>deberán</w:t>
      </w:r>
      <w:r>
        <w:rPr>
          <w:lang w:val="es-ES_tradnl"/>
        </w:rPr>
        <w:t xml:space="preserve"> utilizar formatos</w:t>
      </w:r>
      <w:r w:rsidRPr="00485081">
        <w:rPr>
          <w:lang w:val="es-ES_tradnl"/>
        </w:rPr>
        <w:t xml:space="preserve"> </w:t>
      </w:r>
      <w:r w:rsidRPr="00BE205F">
        <w:rPr>
          <w:i/>
          <w:lang w:val="es-ES_tradnl"/>
        </w:rPr>
        <w:t>raster</w:t>
      </w:r>
      <w:r w:rsidRPr="00485081">
        <w:rPr>
          <w:lang w:val="es-ES_tradnl"/>
        </w:rPr>
        <w:t xml:space="preserve"> </w:t>
      </w:r>
      <w:r w:rsidR="00167B8E">
        <w:rPr>
          <w:lang w:val="es-ES_tradnl"/>
        </w:rPr>
        <w:t>para representar principalmente los fenómenos perturbadores.</w:t>
      </w:r>
    </w:p>
    <w:p w:rsidR="00864A04" w:rsidRPr="00485081" w:rsidRDefault="00864A04" w:rsidP="00864A04">
      <w:pPr>
        <w:widowControl w:val="0"/>
        <w:rPr>
          <w:lang w:val="es-ES_tradnl"/>
        </w:rPr>
      </w:pPr>
      <w:r w:rsidRPr="00485081">
        <w:rPr>
          <w:lang w:val="es-ES_tradnl"/>
        </w:rPr>
        <w:t xml:space="preserve">La información concerniente a los estudios de peligro, vulnerabilidad y riesgo serán integrados en una plataforma informática basada en sistemas de información geográfica, compuesta por bases de datos </w:t>
      </w:r>
      <w:r w:rsidR="00BE205F" w:rsidRPr="00485081">
        <w:rPr>
          <w:lang w:val="es-ES_tradnl"/>
        </w:rPr>
        <w:t>georreferenciados</w:t>
      </w:r>
      <w:r w:rsidRPr="00485081">
        <w:rPr>
          <w:lang w:val="es-ES_tradnl"/>
        </w:rPr>
        <w:t xml:space="preserve"> y herramientas para su visualización,  análisis espacial y temporal de los riesgos y que permita </w:t>
      </w:r>
      <w:r w:rsidR="00167B8E">
        <w:rPr>
          <w:lang w:val="es-ES_tradnl"/>
        </w:rPr>
        <w:t>su</w:t>
      </w:r>
      <w:r w:rsidRPr="00485081">
        <w:rPr>
          <w:lang w:val="es-ES_tradnl"/>
        </w:rPr>
        <w:t xml:space="preserve"> actualización </w:t>
      </w:r>
      <w:r w:rsidR="00167B8E">
        <w:rPr>
          <w:lang w:val="es-ES_tradnl"/>
        </w:rPr>
        <w:t>permanente</w:t>
      </w:r>
      <w:r w:rsidRPr="00485081">
        <w:rPr>
          <w:lang w:val="es-ES_tradnl"/>
        </w:rPr>
        <w:t xml:space="preserve">. Este sistema deberá </w:t>
      </w:r>
      <w:r w:rsidR="00167B8E">
        <w:rPr>
          <w:lang w:val="es-ES_tradnl"/>
        </w:rPr>
        <w:t xml:space="preserve">contener un proyecto que integre los </w:t>
      </w:r>
      <w:r w:rsidRPr="00485081">
        <w:rPr>
          <w:lang w:val="es-ES_tradnl"/>
        </w:rPr>
        <w:t>mapas de peligros</w:t>
      </w:r>
      <w:ins w:id="98" w:author="Sánchez Alejandre Alfredo" w:date="2014-11-13T12:23:00Z">
        <w:r w:rsidR="006C1492">
          <w:rPr>
            <w:lang w:val="es-ES_tradnl"/>
          </w:rPr>
          <w:t>,</w:t>
        </w:r>
      </w:ins>
      <w:r w:rsidRPr="00485081">
        <w:rPr>
          <w:lang w:val="es-ES_tradnl"/>
        </w:rPr>
        <w:t xml:space="preserve"> </w:t>
      </w:r>
      <w:r w:rsidR="006C1492">
        <w:rPr>
          <w:lang w:val="es-ES_tradnl"/>
        </w:rPr>
        <w:t xml:space="preserve">vulnerabilidad </w:t>
      </w:r>
      <w:r w:rsidRPr="00485081">
        <w:rPr>
          <w:lang w:val="es-ES_tradnl"/>
        </w:rPr>
        <w:t>y riesgos de los fenóm</w:t>
      </w:r>
      <w:r w:rsidR="00167B8E">
        <w:rPr>
          <w:lang w:val="es-ES_tradnl"/>
        </w:rPr>
        <w:t>enos naturales y antropogénicos, de acuerdo al tipo de fenómeno, inclu</w:t>
      </w:r>
      <w:r w:rsidR="006C1492">
        <w:rPr>
          <w:lang w:val="es-ES_tradnl"/>
        </w:rPr>
        <w:t>yendo</w:t>
      </w:r>
      <w:r w:rsidR="00167B8E">
        <w:rPr>
          <w:lang w:val="es-ES_tradnl"/>
        </w:rPr>
        <w:t xml:space="preserve"> su clasificación y simbología.</w:t>
      </w:r>
      <w:r w:rsidRPr="00485081">
        <w:rPr>
          <w:lang w:val="es-ES_tradnl"/>
        </w:rPr>
        <w:t xml:space="preserve"> </w:t>
      </w:r>
    </w:p>
    <w:p w:rsidR="00485081" w:rsidRPr="00485081" w:rsidRDefault="00485081" w:rsidP="00485081">
      <w:pPr>
        <w:widowControl w:val="0"/>
        <w:rPr>
          <w:lang w:val="es-ES_tradnl"/>
        </w:rPr>
      </w:pPr>
    </w:p>
    <w:p w:rsidR="00485081" w:rsidRPr="00485081" w:rsidRDefault="00485081" w:rsidP="00F42C43">
      <w:pPr>
        <w:pStyle w:val="Ttulo2"/>
        <w:ind w:left="567"/>
      </w:pPr>
      <w:bookmarkStart w:id="99" w:name="_Toc403738018"/>
      <w:r w:rsidRPr="00485081">
        <w:t>Sistema de referencia</w:t>
      </w:r>
      <w:bookmarkEnd w:id="99"/>
      <w:r w:rsidRPr="00485081">
        <w:t xml:space="preserve"> </w:t>
      </w:r>
    </w:p>
    <w:p w:rsidR="00485081" w:rsidRPr="00485081" w:rsidRDefault="00485081" w:rsidP="00485081">
      <w:pPr>
        <w:widowControl w:val="0"/>
        <w:rPr>
          <w:lang w:val="es-ES_tradnl"/>
        </w:rPr>
      </w:pPr>
      <w:r w:rsidRPr="00485081">
        <w:rPr>
          <w:lang w:val="es-ES_tradnl"/>
        </w:rPr>
        <w:t>•</w:t>
      </w:r>
      <w:r w:rsidRPr="00485081">
        <w:rPr>
          <w:lang w:val="es-ES_tradnl"/>
        </w:rPr>
        <w:tab/>
        <w:t>Sistema Geodésico Nacional ITRF92 asociado al GRS80 (Datum)</w:t>
      </w:r>
    </w:p>
    <w:p w:rsidR="00485081" w:rsidRDefault="00485081" w:rsidP="00485081">
      <w:pPr>
        <w:widowControl w:val="0"/>
        <w:rPr>
          <w:lang w:val="es-ES_tradnl"/>
        </w:rPr>
      </w:pPr>
      <w:r w:rsidRPr="00485081">
        <w:rPr>
          <w:lang w:val="es-ES_tradnl"/>
        </w:rPr>
        <w:t>•</w:t>
      </w:r>
      <w:r w:rsidRPr="00485081">
        <w:rPr>
          <w:lang w:val="es-ES_tradnl"/>
        </w:rPr>
        <w:tab/>
        <w:t xml:space="preserve">Proyección cartográfica: Cónica Conforme de Lambert  (CCL) la cual permite </w:t>
      </w:r>
      <w:r w:rsidR="00167B8E">
        <w:rPr>
          <w:lang w:val="es-ES_tradnl"/>
        </w:rPr>
        <w:t>representar</w:t>
      </w:r>
      <w:r w:rsidRPr="00485081">
        <w:rPr>
          <w:lang w:val="es-ES_tradnl"/>
        </w:rPr>
        <w:t xml:space="preserve"> todo el territorio nacional sin sufrir una gran distorsión. </w:t>
      </w:r>
    </w:p>
    <w:p w:rsidR="00167B8E" w:rsidRPr="00485081" w:rsidRDefault="00167B8E" w:rsidP="00485081">
      <w:pPr>
        <w:widowControl w:val="0"/>
        <w:rPr>
          <w:lang w:val="es-ES_tradnl"/>
        </w:rPr>
      </w:pPr>
    </w:p>
    <w:p w:rsidR="00485081" w:rsidRPr="00485081" w:rsidRDefault="00485081" w:rsidP="00F42C43">
      <w:pPr>
        <w:pStyle w:val="Ttulo2"/>
        <w:ind w:left="567"/>
      </w:pPr>
      <w:bookmarkStart w:id="100" w:name="_Toc403738019"/>
      <w:r w:rsidRPr="00485081">
        <w:t>Metadatos</w:t>
      </w:r>
      <w:bookmarkEnd w:id="100"/>
    </w:p>
    <w:p w:rsidR="00485081" w:rsidRPr="00485081" w:rsidRDefault="00485081" w:rsidP="00485081">
      <w:pPr>
        <w:widowControl w:val="0"/>
        <w:rPr>
          <w:lang w:val="es-ES_tradnl"/>
        </w:rPr>
      </w:pPr>
    </w:p>
    <w:p w:rsidR="00485081" w:rsidRPr="00485081" w:rsidRDefault="00485081" w:rsidP="00485081">
      <w:pPr>
        <w:widowControl w:val="0"/>
        <w:rPr>
          <w:lang w:val="es-ES_tradnl"/>
        </w:rPr>
      </w:pPr>
      <w:r w:rsidRPr="00485081">
        <w:rPr>
          <w:lang w:val="es-ES_tradnl"/>
        </w:rPr>
        <w:t xml:space="preserve">El metadato es el conjunto de datos sobre las características de la información y sirve para la clasificación, integración y búsqueda de mapas existentes. Por esta razón cada mapa debe ir acompañado de su metadato.  </w:t>
      </w:r>
      <w:r>
        <w:rPr>
          <w:lang w:val="es-ES_tradnl"/>
        </w:rPr>
        <w:t>L</w:t>
      </w:r>
      <w:r w:rsidRPr="00485081">
        <w:rPr>
          <w:lang w:val="es-ES_tradnl"/>
        </w:rPr>
        <w:t>os datos se tienen que apegar a</w:t>
      </w:r>
      <w:ins w:id="101" w:author="Lucrecia" w:date="2014-11-05T11:48:00Z">
        <w:r w:rsidR="00386488">
          <w:rPr>
            <w:lang w:val="es-ES_tradnl"/>
          </w:rPr>
          <w:t xml:space="preserve"> </w:t>
        </w:r>
      </w:ins>
      <w:r w:rsidRPr="00485081">
        <w:rPr>
          <w:lang w:val="es-ES_tradnl"/>
        </w:rPr>
        <w:t>l</w:t>
      </w:r>
      <w:r w:rsidR="00386488">
        <w:rPr>
          <w:lang w:val="es-ES_tradnl"/>
        </w:rPr>
        <w:t>as variables que se establecen en</w:t>
      </w:r>
      <w:r w:rsidRPr="00485081">
        <w:rPr>
          <w:lang w:val="es-ES_tradnl"/>
        </w:rPr>
        <w:t xml:space="preserve"> la Norma Mexicana </w:t>
      </w:r>
      <w:r>
        <w:rPr>
          <w:lang w:val="es-ES_tradnl"/>
        </w:rPr>
        <w:t xml:space="preserve">de Metadatos Geográficos </w:t>
      </w:r>
      <w:r w:rsidRPr="00485081">
        <w:rPr>
          <w:lang w:val="es-ES_tradnl"/>
        </w:rPr>
        <w:t xml:space="preserve">elaborada por el INEGI. </w:t>
      </w:r>
    </w:p>
    <w:p w:rsidR="00485081" w:rsidRPr="00485081" w:rsidRDefault="00485081" w:rsidP="00485081">
      <w:pPr>
        <w:widowControl w:val="0"/>
        <w:rPr>
          <w:lang w:val="es-ES_tradnl"/>
        </w:rPr>
      </w:pPr>
    </w:p>
    <w:p w:rsidR="00485081" w:rsidRPr="00485081" w:rsidRDefault="00485081" w:rsidP="00F42C43">
      <w:pPr>
        <w:pStyle w:val="Ttulo2"/>
        <w:ind w:left="567"/>
      </w:pPr>
      <w:bookmarkStart w:id="102" w:name="_Toc403738020"/>
      <w:r w:rsidRPr="00485081">
        <w:t>Publicación de la información</w:t>
      </w:r>
      <w:bookmarkEnd w:id="102"/>
    </w:p>
    <w:p w:rsidR="00485081" w:rsidRPr="00485081" w:rsidRDefault="00485081" w:rsidP="00485081">
      <w:pPr>
        <w:widowControl w:val="0"/>
        <w:rPr>
          <w:lang w:val="es-ES_tradnl"/>
        </w:rPr>
      </w:pPr>
    </w:p>
    <w:p w:rsidR="00485081" w:rsidRPr="00485081" w:rsidRDefault="00AA6F7E" w:rsidP="00485081">
      <w:pPr>
        <w:widowControl w:val="0"/>
        <w:rPr>
          <w:lang w:val="es-ES_tradnl"/>
        </w:rPr>
      </w:pPr>
      <w:r>
        <w:rPr>
          <w:lang w:val="es-ES_tradnl"/>
        </w:rPr>
        <w:t>L</w:t>
      </w:r>
      <w:r w:rsidR="00485081" w:rsidRPr="00485081">
        <w:rPr>
          <w:lang w:val="es-ES_tradnl"/>
        </w:rPr>
        <w:t>a información sobre peligro</w:t>
      </w:r>
      <w:r w:rsidR="006C1492">
        <w:rPr>
          <w:lang w:val="es-ES_tradnl"/>
        </w:rPr>
        <w:t>, vulnerabilidad</w:t>
      </w:r>
      <w:r w:rsidR="00485081" w:rsidRPr="00485081">
        <w:rPr>
          <w:lang w:val="es-ES_tradnl"/>
        </w:rPr>
        <w:t xml:space="preserve"> y riesgos se</w:t>
      </w:r>
      <w:r w:rsidR="009720D2">
        <w:rPr>
          <w:lang w:val="es-ES_tradnl"/>
        </w:rPr>
        <w:t>rá</w:t>
      </w:r>
      <w:r w:rsidR="00485081" w:rsidRPr="00485081">
        <w:rPr>
          <w:lang w:val="es-ES_tradnl"/>
        </w:rPr>
        <w:t xml:space="preserve"> difundida de manera simple y clara mediante un sistema </w:t>
      </w:r>
      <w:r>
        <w:rPr>
          <w:lang w:val="es-ES_tradnl"/>
        </w:rPr>
        <w:t>basado en internet</w:t>
      </w:r>
      <w:r w:rsidR="00485081" w:rsidRPr="00485081">
        <w:rPr>
          <w:lang w:val="es-ES_tradnl"/>
        </w:rPr>
        <w:t xml:space="preserve"> para la consulta </w:t>
      </w:r>
      <w:r>
        <w:rPr>
          <w:lang w:val="es-ES_tradnl"/>
        </w:rPr>
        <w:t>pública.</w:t>
      </w:r>
    </w:p>
    <w:p w:rsidR="00AA6F7E" w:rsidRDefault="00485081" w:rsidP="00485081">
      <w:pPr>
        <w:widowControl w:val="0"/>
        <w:rPr>
          <w:lang w:val="es-ES_tradnl"/>
        </w:rPr>
      </w:pPr>
      <w:r w:rsidRPr="00485081">
        <w:rPr>
          <w:lang w:val="es-ES_tradnl"/>
        </w:rPr>
        <w:t xml:space="preserve">Con la finalidad de permitir la interoperabilidad y el acceso a datos abiertos </w:t>
      </w:r>
      <w:r w:rsidR="00AA6F7E">
        <w:rPr>
          <w:lang w:val="es-ES_tradnl"/>
        </w:rPr>
        <w:t>es indispensable que se ajuste a los estándares establecidos por la Open Geoespacial Consorcium (OGC).</w:t>
      </w:r>
    </w:p>
    <w:p w:rsidR="00AA6F7E" w:rsidRDefault="00AA6F7E" w:rsidP="00485081">
      <w:pPr>
        <w:widowControl w:val="0"/>
        <w:rPr>
          <w:lang w:val="es-ES_tradnl"/>
        </w:rPr>
      </w:pPr>
    </w:p>
    <w:p w:rsidR="00322537" w:rsidRPr="0036793A" w:rsidRDefault="004570EC" w:rsidP="00F42C43">
      <w:pPr>
        <w:pStyle w:val="Ttulo1"/>
      </w:pPr>
      <w:bookmarkStart w:id="103" w:name="_Toc403738021"/>
      <w:r>
        <w:t>F</w:t>
      </w:r>
      <w:r w:rsidR="00E0613C" w:rsidRPr="0036793A">
        <w:t>enómenos perturbadores</w:t>
      </w:r>
      <w:r w:rsidR="0023723B">
        <w:t xml:space="preserve"> DE ORIGEN NATURAL</w:t>
      </w:r>
      <w:bookmarkEnd w:id="103"/>
    </w:p>
    <w:p w:rsidR="00943DB5" w:rsidRDefault="00E0613C" w:rsidP="00BC3054">
      <w:pPr>
        <w:widowControl w:val="0"/>
      </w:pPr>
      <w:r w:rsidRPr="0036793A">
        <w:t xml:space="preserve">A continuación se presentan los </w:t>
      </w:r>
      <w:r w:rsidR="00943DB5" w:rsidRPr="0036793A">
        <w:t xml:space="preserve">principales </w:t>
      </w:r>
      <w:r w:rsidRPr="0036793A">
        <w:t>fenómenos perturbadores que deber</w:t>
      </w:r>
      <w:r w:rsidR="00FA3827" w:rsidRPr="0036793A">
        <w:t>á contener un</w:t>
      </w:r>
      <w:r w:rsidRPr="0036793A">
        <w:t xml:space="preserve"> Atlas de Riesgos</w:t>
      </w:r>
      <w:r w:rsidR="001C55A6" w:rsidRPr="0036793A">
        <w:t>. É</w:t>
      </w:r>
      <w:r w:rsidR="00C27FF0" w:rsidRPr="0036793A">
        <w:t xml:space="preserve">stos </w:t>
      </w:r>
      <w:r w:rsidR="00175EBA" w:rsidRPr="0036793A">
        <w:t>se clasifican por su origen</w:t>
      </w:r>
      <w:r w:rsidR="00A92B51" w:rsidRPr="0036793A">
        <w:t>, como sigue</w:t>
      </w:r>
      <w:r w:rsidR="001C55A6" w:rsidRPr="0036793A">
        <w:t>:</w:t>
      </w:r>
    </w:p>
    <w:p w:rsidR="004570EC" w:rsidRPr="0036793A" w:rsidRDefault="004570EC" w:rsidP="00BC3054">
      <w:pPr>
        <w:widowControl w:val="0"/>
      </w:pPr>
    </w:p>
    <w:p w:rsidR="00943DB5" w:rsidRPr="0036793A" w:rsidRDefault="0007650F" w:rsidP="00F42C43">
      <w:pPr>
        <w:pStyle w:val="Ttulo2"/>
      </w:pPr>
      <w:bookmarkStart w:id="104" w:name="_Toc403738022"/>
      <w:r w:rsidRPr="0036793A">
        <w:t xml:space="preserve">PELIGROS </w:t>
      </w:r>
      <w:r w:rsidR="00943DB5" w:rsidRPr="004570EC">
        <w:t>GEOLÓGICOS</w:t>
      </w:r>
      <w:bookmarkEnd w:id="104"/>
    </w:p>
    <w:p w:rsidR="00EF4B76" w:rsidRPr="0036793A" w:rsidRDefault="0035079F" w:rsidP="00EF42C9">
      <w:pPr>
        <w:widowControl w:val="0"/>
        <w:numPr>
          <w:ilvl w:val="0"/>
          <w:numId w:val="4"/>
        </w:numPr>
        <w:ind w:left="1021" w:hanging="454"/>
      </w:pPr>
      <w:r w:rsidRPr="0036793A">
        <w:t>Inestabilidad de laderas</w:t>
      </w:r>
    </w:p>
    <w:p w:rsidR="005D2ABE" w:rsidRPr="0036793A" w:rsidRDefault="0035079F" w:rsidP="00EF42C9">
      <w:pPr>
        <w:widowControl w:val="0"/>
        <w:numPr>
          <w:ilvl w:val="0"/>
          <w:numId w:val="4"/>
        </w:numPr>
        <w:ind w:left="1021" w:hanging="454"/>
      </w:pPr>
      <w:r w:rsidRPr="0036793A">
        <w:t>L</w:t>
      </w:r>
      <w:r w:rsidR="00A166C5" w:rsidRPr="0036793A">
        <w:t>icuación de arenas</w:t>
      </w:r>
    </w:p>
    <w:p w:rsidR="005D2ABE" w:rsidRPr="0036793A" w:rsidRDefault="0035079F" w:rsidP="00EF42C9">
      <w:pPr>
        <w:widowControl w:val="0"/>
        <w:numPr>
          <w:ilvl w:val="0"/>
          <w:numId w:val="4"/>
        </w:numPr>
        <w:ind w:left="1021" w:hanging="454"/>
      </w:pPr>
      <w:r w:rsidRPr="0036793A">
        <w:t>K</w:t>
      </w:r>
      <w:r w:rsidR="00A166C5" w:rsidRPr="0036793A">
        <w:t>arstificación</w:t>
      </w:r>
    </w:p>
    <w:p w:rsidR="005D2ABE" w:rsidRPr="0036793A" w:rsidRDefault="0035079F" w:rsidP="00EF42C9">
      <w:pPr>
        <w:widowControl w:val="0"/>
        <w:numPr>
          <w:ilvl w:val="0"/>
          <w:numId w:val="4"/>
        </w:numPr>
        <w:ind w:left="1021" w:hanging="454"/>
      </w:pPr>
      <w:r w:rsidRPr="0036793A">
        <w:t>Sismos</w:t>
      </w:r>
    </w:p>
    <w:p w:rsidR="005D2ABE" w:rsidRPr="0036793A" w:rsidRDefault="0035079F" w:rsidP="00EF42C9">
      <w:pPr>
        <w:widowControl w:val="0"/>
        <w:numPr>
          <w:ilvl w:val="0"/>
          <w:numId w:val="4"/>
        </w:numPr>
        <w:ind w:left="1021" w:hanging="454"/>
      </w:pPr>
      <w:r w:rsidRPr="0036793A">
        <w:t>Tsunamis</w:t>
      </w:r>
    </w:p>
    <w:p w:rsidR="009076CF" w:rsidRDefault="0035079F" w:rsidP="00EF42C9">
      <w:pPr>
        <w:widowControl w:val="0"/>
        <w:numPr>
          <w:ilvl w:val="0"/>
          <w:numId w:val="4"/>
        </w:numPr>
        <w:ind w:left="1021" w:hanging="454"/>
      </w:pPr>
      <w:r w:rsidRPr="0036793A">
        <w:t>Volcanes</w:t>
      </w:r>
    </w:p>
    <w:p w:rsidR="00B91040" w:rsidRDefault="00B91040" w:rsidP="00EF42C9">
      <w:pPr>
        <w:widowControl w:val="0"/>
        <w:numPr>
          <w:ilvl w:val="0"/>
          <w:numId w:val="4"/>
        </w:numPr>
        <w:ind w:left="1021" w:hanging="454"/>
      </w:pPr>
      <w:r>
        <w:t>Hundimientos y agrietamientos del terreno</w:t>
      </w:r>
    </w:p>
    <w:p w:rsidR="00BF0489" w:rsidRPr="0036793A" w:rsidRDefault="00BF0489" w:rsidP="00BC3054">
      <w:pPr>
        <w:widowControl w:val="0"/>
      </w:pPr>
    </w:p>
    <w:p w:rsidR="00943DB5" w:rsidRPr="0036793A" w:rsidRDefault="00BF0489" w:rsidP="00F42C43">
      <w:pPr>
        <w:pStyle w:val="Ttulo2"/>
      </w:pPr>
      <w:bookmarkStart w:id="105" w:name="_Toc403738023"/>
      <w:r>
        <w:t>P</w:t>
      </w:r>
      <w:r w:rsidR="001E5D6D" w:rsidRPr="0036793A">
        <w:t xml:space="preserve">ELIGROS </w:t>
      </w:r>
      <w:r w:rsidR="00943DB5" w:rsidRPr="0036793A">
        <w:t>HIDR</w:t>
      </w:r>
      <w:r w:rsidR="00A92B51" w:rsidRPr="0036793A">
        <w:t>OMETEOROLÓ</w:t>
      </w:r>
      <w:r w:rsidR="00943DB5" w:rsidRPr="0036793A">
        <w:t>GICOS</w:t>
      </w:r>
      <w:bookmarkEnd w:id="105"/>
    </w:p>
    <w:p w:rsidR="00D04B8E" w:rsidRDefault="00D04B8E" w:rsidP="00D04B8E">
      <w:pPr>
        <w:widowControl w:val="0"/>
      </w:pPr>
      <w:r>
        <w:t xml:space="preserve">Con base en la LGPC los presentes lineamientos contemplan los fenómenos que aquí se enlistan. Para aquellos casos en que se requiere, se señalan las diversas manifestaciones que incluyen   </w:t>
      </w:r>
    </w:p>
    <w:p w:rsidR="00C15413" w:rsidRDefault="00CC60DE" w:rsidP="00EF42C9">
      <w:pPr>
        <w:widowControl w:val="0"/>
        <w:numPr>
          <w:ilvl w:val="0"/>
          <w:numId w:val="5"/>
        </w:numPr>
      </w:pPr>
      <w:r>
        <w:t>Ciclón tropical</w:t>
      </w:r>
      <w:r w:rsidR="00C15413">
        <w:t>, cuyos efectos son: marea de tormenta (inundaciones costeras), oleaje, vientos y lluvias. En estos lineamientos se analizan la</w:t>
      </w:r>
      <w:r w:rsidR="00C15413" w:rsidRPr="00C15413">
        <w:t xml:space="preserve"> </w:t>
      </w:r>
      <w:r w:rsidR="00C15413">
        <w:t xml:space="preserve">marea de tormenta y el oleaje; los </w:t>
      </w:r>
      <w:r w:rsidR="006A1F24" w:rsidRPr="00B0148B">
        <w:t>vientos se analizan como aqué</w:t>
      </w:r>
      <w:r w:rsidR="00C15413" w:rsidRPr="00B0148B">
        <w:t>llos que son generados incluso por otros fenómenos como los frentes fríos y nortes, y también por tornados</w:t>
      </w:r>
      <w:r w:rsidR="00C15413">
        <w:t>. Las lluvias se estudian dentro del subcapítulo de inundaciones pluviales, fluviales y lacustres.</w:t>
      </w:r>
    </w:p>
    <w:p w:rsidR="001703E5" w:rsidRDefault="001703E5" w:rsidP="00EF42C9">
      <w:pPr>
        <w:widowControl w:val="0"/>
        <w:numPr>
          <w:ilvl w:val="0"/>
          <w:numId w:val="5"/>
        </w:numPr>
        <w:ind w:left="1021" w:hanging="454"/>
      </w:pPr>
      <w:r>
        <w:t xml:space="preserve">Inundaciones </w:t>
      </w:r>
      <w:r w:rsidR="00995076">
        <w:t>pluviales</w:t>
      </w:r>
    </w:p>
    <w:p w:rsidR="001703E5" w:rsidRDefault="001703E5" w:rsidP="00EF42C9">
      <w:pPr>
        <w:widowControl w:val="0"/>
        <w:numPr>
          <w:ilvl w:val="0"/>
          <w:numId w:val="5"/>
        </w:numPr>
        <w:ind w:left="1021" w:hanging="454"/>
      </w:pPr>
      <w:r>
        <w:t xml:space="preserve">Inundaciones </w:t>
      </w:r>
      <w:r w:rsidR="00D04B8E">
        <w:t>fluviales</w:t>
      </w:r>
    </w:p>
    <w:p w:rsidR="00D04B8E" w:rsidRDefault="00D04B8E" w:rsidP="00EF42C9">
      <w:pPr>
        <w:widowControl w:val="0"/>
        <w:numPr>
          <w:ilvl w:val="0"/>
          <w:numId w:val="5"/>
        </w:numPr>
        <w:ind w:left="1021" w:hanging="454"/>
      </w:pPr>
      <w:r>
        <w:t>Inundaciones costeras</w:t>
      </w:r>
    </w:p>
    <w:p w:rsidR="001703E5" w:rsidRDefault="001703E5" w:rsidP="00EF42C9">
      <w:pPr>
        <w:widowControl w:val="0"/>
        <w:numPr>
          <w:ilvl w:val="0"/>
          <w:numId w:val="5"/>
        </w:numPr>
        <w:ind w:left="1021" w:hanging="454"/>
      </w:pPr>
      <w:r>
        <w:t>Inundaciones lacustres</w:t>
      </w:r>
    </w:p>
    <w:p w:rsidR="001703E5" w:rsidRDefault="001703E5" w:rsidP="00EF42C9">
      <w:pPr>
        <w:widowControl w:val="0"/>
        <w:numPr>
          <w:ilvl w:val="0"/>
          <w:numId w:val="5"/>
        </w:numPr>
        <w:ind w:left="1021" w:hanging="454"/>
      </w:pPr>
      <w:r>
        <w:t>Tormentas de nieve</w:t>
      </w:r>
    </w:p>
    <w:p w:rsidR="001703E5" w:rsidRDefault="001703E5" w:rsidP="00EF42C9">
      <w:pPr>
        <w:widowControl w:val="0"/>
        <w:numPr>
          <w:ilvl w:val="0"/>
          <w:numId w:val="5"/>
        </w:numPr>
        <w:ind w:left="1021" w:hanging="454"/>
      </w:pPr>
      <w:r>
        <w:t>Tormentas de granizo</w:t>
      </w:r>
    </w:p>
    <w:p w:rsidR="001703E5" w:rsidRDefault="001703E5" w:rsidP="00EF42C9">
      <w:pPr>
        <w:widowControl w:val="0"/>
        <w:numPr>
          <w:ilvl w:val="0"/>
          <w:numId w:val="5"/>
        </w:numPr>
        <w:ind w:left="1021" w:hanging="454"/>
      </w:pPr>
      <w:r>
        <w:t xml:space="preserve">Tormentas </w:t>
      </w:r>
      <w:r w:rsidR="00995076">
        <w:t xml:space="preserve"> de electricidad</w:t>
      </w:r>
    </w:p>
    <w:p w:rsidR="001703E5" w:rsidRDefault="001703E5" w:rsidP="00EF42C9">
      <w:pPr>
        <w:widowControl w:val="0"/>
        <w:numPr>
          <w:ilvl w:val="0"/>
          <w:numId w:val="5"/>
        </w:numPr>
        <w:ind w:left="1021" w:hanging="454"/>
      </w:pPr>
      <w:r>
        <w:t>Sequía</w:t>
      </w:r>
      <w:r w:rsidR="00995076">
        <w:t>s</w:t>
      </w:r>
    </w:p>
    <w:p w:rsidR="00995076" w:rsidRDefault="00995076" w:rsidP="00EF42C9">
      <w:pPr>
        <w:widowControl w:val="0"/>
        <w:numPr>
          <w:ilvl w:val="0"/>
          <w:numId w:val="5"/>
        </w:numPr>
        <w:ind w:left="1021" w:hanging="454"/>
      </w:pPr>
      <w:r>
        <w:t>Ondas cálidas</w:t>
      </w:r>
    </w:p>
    <w:p w:rsidR="00995076" w:rsidRDefault="00682BCF" w:rsidP="00EF42C9">
      <w:pPr>
        <w:widowControl w:val="0"/>
        <w:numPr>
          <w:ilvl w:val="0"/>
          <w:numId w:val="5"/>
        </w:numPr>
        <w:ind w:left="1021" w:hanging="454"/>
      </w:pPr>
      <w:r>
        <w:t>Ondas gélidas</w:t>
      </w:r>
    </w:p>
    <w:p w:rsidR="001703E5" w:rsidRDefault="002816E1" w:rsidP="00EF42C9">
      <w:pPr>
        <w:widowControl w:val="0"/>
        <w:numPr>
          <w:ilvl w:val="0"/>
          <w:numId w:val="5"/>
        </w:numPr>
        <w:ind w:left="1021" w:hanging="454"/>
      </w:pPr>
      <w:r>
        <w:t>Vientos fuertes</w:t>
      </w:r>
    </w:p>
    <w:p w:rsidR="009A06B2" w:rsidRDefault="009A06B2" w:rsidP="00F42C43">
      <w:pPr>
        <w:pStyle w:val="Ttulo1"/>
      </w:pPr>
      <w:bookmarkStart w:id="106" w:name="_Toc403738024"/>
      <w:r>
        <w:t>MAPA BASE</w:t>
      </w:r>
      <w:bookmarkEnd w:id="106"/>
    </w:p>
    <w:p w:rsidR="009A06B2" w:rsidRDefault="00D7749D" w:rsidP="009A06B2">
      <w:pPr>
        <w:widowControl w:val="0"/>
        <w:rPr>
          <w:ins w:id="107" w:author="Lucrecia" w:date="2014-11-05T13:22:00Z"/>
        </w:rPr>
      </w:pPr>
      <w:r>
        <w:t xml:space="preserve">Se deberá utilizar cartografía digital con un periodo de actualización no </w:t>
      </w:r>
      <w:r w:rsidRPr="0023723B">
        <w:t xml:space="preserve">mayor </w:t>
      </w:r>
      <w:r w:rsidRPr="0023723B">
        <w:rPr>
          <w:rPrChange w:id="108" w:author="Oscar Zepeda" w:date="2014-11-14T14:12:00Z">
            <w:rPr>
              <w:highlight w:val="yellow"/>
            </w:rPr>
          </w:rPrChange>
        </w:rPr>
        <w:t xml:space="preserve">a </w:t>
      </w:r>
      <w:r w:rsidR="007039D5" w:rsidRPr="0023723B">
        <w:rPr>
          <w:rPrChange w:id="109" w:author="Oscar Zepeda" w:date="2014-11-14T14:12:00Z">
            <w:rPr>
              <w:highlight w:val="yellow"/>
            </w:rPr>
          </w:rPrChange>
        </w:rPr>
        <w:t>dos</w:t>
      </w:r>
      <w:r w:rsidR="007039D5">
        <w:t xml:space="preserve"> </w:t>
      </w:r>
      <w:r>
        <w:t xml:space="preserve"> años</w:t>
      </w:r>
      <w:r w:rsidR="00020234">
        <w:t xml:space="preserve">, </w:t>
      </w:r>
      <w:r>
        <w:t>la</w:t>
      </w:r>
      <w:r w:rsidR="009A06B2">
        <w:t xml:space="preserve"> escala de representación de</w:t>
      </w:r>
      <w:r>
        <w:t>berá ser de</w:t>
      </w:r>
      <w:r w:rsidR="009A06B2">
        <w:t xml:space="preserve"> 1:10,000 o mayor (por ejemplo 1:1</w:t>
      </w:r>
      <w:ins w:id="110" w:author="Lucrecia" w:date="2014-11-05T13:15:00Z">
        <w:r w:rsidR="00E141FD">
          <w:t>,</w:t>
        </w:r>
      </w:ins>
      <w:r w:rsidR="009A06B2">
        <w:t>000)</w:t>
      </w:r>
      <w:ins w:id="111" w:author="Lucrecia" w:date="2014-11-05T13:46:00Z">
        <w:r w:rsidR="00F8080F">
          <w:t>.</w:t>
        </w:r>
      </w:ins>
      <w:r>
        <w:t xml:space="preserve"> </w:t>
      </w:r>
      <w:r w:rsidR="00F8080F">
        <w:t>La información base debe tener formato electrónico compatibles con el ANR</w:t>
      </w:r>
      <w:r w:rsidR="00F8080F" w:rsidRPr="0023723B">
        <w:rPr>
          <w:rPrChange w:id="112" w:author="Oscar Zepeda" w:date="2014-11-14T14:12:00Z">
            <w:rPr>
              <w:highlight w:val="yellow"/>
            </w:rPr>
          </w:rPrChange>
        </w:rPr>
        <w:t>.  E</w:t>
      </w:r>
      <w:r w:rsidR="009A06B2" w:rsidRPr="0023723B">
        <w:rPr>
          <w:rPrChange w:id="113" w:author="Oscar Zepeda" w:date="2014-11-14T14:12:00Z">
            <w:rPr>
              <w:highlight w:val="yellow"/>
            </w:rPr>
          </w:rPrChange>
        </w:rPr>
        <w:t>l mapa deberá contener:</w:t>
      </w:r>
    </w:p>
    <w:p w:rsidR="00E141FD" w:rsidRDefault="00E141FD" w:rsidP="009A06B2">
      <w:pPr>
        <w:widowControl w:val="0"/>
      </w:pPr>
    </w:p>
    <w:p w:rsidR="009A06B2" w:rsidRDefault="009A06B2" w:rsidP="00EF42C9">
      <w:pPr>
        <w:pStyle w:val="Ttulo2"/>
        <w:numPr>
          <w:ilvl w:val="1"/>
          <w:numId w:val="8"/>
        </w:numPr>
      </w:pPr>
      <w:bookmarkStart w:id="114" w:name="_Toc403738025"/>
      <w:r>
        <w:t>Características físicas.</w:t>
      </w:r>
      <w:bookmarkEnd w:id="114"/>
    </w:p>
    <w:p w:rsidR="00020234" w:rsidRDefault="006C1492" w:rsidP="004A79B8">
      <w:pPr>
        <w:widowControl w:val="0"/>
      </w:pPr>
      <w:r>
        <w:t>Para representar l</w:t>
      </w:r>
      <w:r w:rsidR="009A06B2">
        <w:t>as características topográficas, geológicas (litología y estructural), uso de suelo, cubierta vegetal, cuencas hidrológicas y sus características fisiográficas</w:t>
      </w:r>
      <w:r>
        <w:t xml:space="preserve"> en el </w:t>
      </w:r>
      <w:r w:rsidR="00D7749D">
        <w:t xml:space="preserve"> Atlas </w:t>
      </w:r>
      <w:r>
        <w:t xml:space="preserve">Nacional de Riesgos, se </w:t>
      </w:r>
      <w:r w:rsidR="00D7749D">
        <w:t>deberá</w:t>
      </w:r>
      <w:ins w:id="115" w:author="Sánchez Alejandre Alfredo" w:date="2014-11-13T12:26:00Z">
        <w:r>
          <w:t>n</w:t>
        </w:r>
      </w:ins>
      <w:r w:rsidR="00D7749D">
        <w:t xml:space="preserve"> integrar imágenes de alta resolución, menor o igual a 1 m de tamaño de pixel (aéreas o satelitales)</w:t>
      </w:r>
      <w:del w:id="116" w:author="Sánchez Alejandre Alfredo" w:date="2014-11-13T12:26:00Z">
        <w:r w:rsidR="00D7749D" w:rsidDel="006C1492">
          <w:delText xml:space="preserve"> </w:delText>
        </w:r>
      </w:del>
      <w:r w:rsidR="009A06B2">
        <w:t xml:space="preserve">. </w:t>
      </w:r>
      <w:r w:rsidR="00020234">
        <w:t xml:space="preserve">Esta información se podrá solicitar a instituciones como el INEGI, el Servicio Geológico Mexicano, CONABIO, CONAFOR, y en caso de no existir la información con la escala adecuada </w:t>
      </w:r>
      <w:r w:rsidR="00173742">
        <w:t xml:space="preserve">se deberá </w:t>
      </w:r>
      <w:r w:rsidR="00020234">
        <w:t>contemplar un levantamiento de campo.</w:t>
      </w:r>
    </w:p>
    <w:p w:rsidR="009A06B2" w:rsidRDefault="009A06B2" w:rsidP="004A79B8">
      <w:pPr>
        <w:widowControl w:val="0"/>
        <w:rPr>
          <w:ins w:id="117" w:author="López Bátiz Oscar Alberto" w:date="2014-11-06T18:18:00Z"/>
        </w:rPr>
      </w:pPr>
      <w:r>
        <w:t xml:space="preserve">Para el caso particular de tsunami, marea de tormenta e inundaciones fluviales, pluviales y lacustres, se deberá usar curvas </w:t>
      </w:r>
      <w:r w:rsidRPr="0023723B">
        <w:t>de nivel</w:t>
      </w:r>
      <w:r w:rsidR="007039D5" w:rsidRPr="0023723B">
        <w:t>,</w:t>
      </w:r>
      <w:r w:rsidRPr="0023723B">
        <w:t xml:space="preserve"> mínimo</w:t>
      </w:r>
      <w:r>
        <w:t xml:space="preserve"> a cada 20 cm. Para el caso específico del tsunami y marea de tormenta se deberá incluir la línea de costa. El área de estudio </w:t>
      </w:r>
      <w:r w:rsidR="00346BE6">
        <w:t xml:space="preserve">para estos fenómenos </w:t>
      </w:r>
      <w:r>
        <w:t>deberá abarcar de la línea de costa hasta la cota de 10 m sobre el nivel medio del mar; podrá incluir hasta una cota de 20 m.</w:t>
      </w:r>
    </w:p>
    <w:p w:rsidR="00346BE6" w:rsidRDefault="00346BE6" w:rsidP="004A79B8">
      <w:pPr>
        <w:widowControl w:val="0"/>
      </w:pPr>
    </w:p>
    <w:p w:rsidR="009A06B2" w:rsidRDefault="00346BE6" w:rsidP="00EF42C9">
      <w:pPr>
        <w:pStyle w:val="Ttulo2"/>
        <w:numPr>
          <w:ilvl w:val="1"/>
          <w:numId w:val="8"/>
        </w:numPr>
        <w:ind w:hanging="3126"/>
      </w:pPr>
      <w:bookmarkStart w:id="118" w:name="_Toc403738026"/>
      <w:r>
        <w:t>3.2</w:t>
      </w:r>
      <w:r>
        <w:tab/>
      </w:r>
      <w:r w:rsidR="009A06B2">
        <w:t>Características sociodemográficas.</w:t>
      </w:r>
      <w:bookmarkEnd w:id="118"/>
    </w:p>
    <w:p w:rsidR="00020234" w:rsidRDefault="009A06B2" w:rsidP="00020234">
      <w:r w:rsidRPr="0023723B">
        <w:t xml:space="preserve">La traza urbana </w:t>
      </w:r>
      <w:r w:rsidR="00D7749D" w:rsidRPr="0023723B">
        <w:t>a nivel de amanzanamiento</w:t>
      </w:r>
      <w:r w:rsidRPr="0023723B">
        <w:t>. Para ello, se deberá usar información del catastro</w:t>
      </w:r>
      <w:r w:rsidR="00D7749D" w:rsidRPr="0023723B">
        <w:t xml:space="preserve"> y/o la cartografía geoestadística urbana y rural</w:t>
      </w:r>
      <w:r w:rsidRPr="0023723B">
        <w:t>. Asimismo, se estimará la población asentada en dicha zona, y en la medida de lo posible conocer sus características tales como, edad, sexo y capacidades diferentes.</w:t>
      </w:r>
      <w:r w:rsidR="00E141FD" w:rsidRPr="0023723B">
        <w:t xml:space="preserve"> </w:t>
      </w:r>
    </w:p>
    <w:p w:rsidR="00020234" w:rsidRDefault="00020234" w:rsidP="00020234">
      <w:r>
        <w:t>La información que se utilice para representar la población, vivienda, (INEGI) indicadores (CONAPO)</w:t>
      </w:r>
      <w:r w:rsidR="00495854">
        <w:t xml:space="preserve"> </w:t>
      </w:r>
      <w:del w:id="119" w:author="Reyes Pimentel Thalia Alfonsina" w:date="2014-11-12T14:19:00Z">
        <w:r w:rsidDel="00516282">
          <w:delText xml:space="preserve"> </w:delText>
        </w:r>
      </w:del>
      <w:r>
        <w:t>deberá ser la más actualizada por la institución que rige en el tema y en caso de un levantamiento en campo, mencionar fecha y una breve descripción del método de levantamiento.</w:t>
      </w:r>
    </w:p>
    <w:p w:rsidR="009A06B2" w:rsidRDefault="009A06B2" w:rsidP="009A06B2"/>
    <w:p w:rsidR="009A06B2" w:rsidRDefault="009A06B2" w:rsidP="00EF42C9">
      <w:pPr>
        <w:pStyle w:val="Ttulo2"/>
        <w:numPr>
          <w:ilvl w:val="1"/>
          <w:numId w:val="8"/>
        </w:numPr>
      </w:pPr>
      <w:bookmarkStart w:id="120" w:name="_Toc403738027"/>
      <w:r>
        <w:t>Infraestructura estratégica.</w:t>
      </w:r>
      <w:bookmarkEnd w:id="120"/>
    </w:p>
    <w:p w:rsidR="009A06B2" w:rsidRDefault="009A06B2" w:rsidP="009A06B2">
      <w:pPr>
        <w:widowControl w:val="0"/>
      </w:pPr>
      <w:r>
        <w:t>Como parte del mapa base se podrá incluir la infraestructura estratégica (hospitales, clínicas y centros de salud, estaciones de bomberos, instalaciones de policía, emergencia y protección civil, escuelas, estancias infantiles, instalaciones de comunicación, carreteras, infraestructura eléctrica, redes de conducción de agua potable, red de drenaje, gas natural, gasoductos, presas, infraestructura hidroagrícola). Para ello, se deberá usar</w:t>
      </w:r>
      <w:r w:rsidR="00495854">
        <w:t xml:space="preserve"> la </w:t>
      </w:r>
      <w:r>
        <w:t xml:space="preserve"> información </w:t>
      </w:r>
      <w:r w:rsidR="00495854">
        <w:t xml:space="preserve">más </w:t>
      </w:r>
      <w:r w:rsidR="000405F3">
        <w:t>reciente</w:t>
      </w:r>
      <w:r w:rsidR="00495854">
        <w:t xml:space="preserve"> </w:t>
      </w:r>
      <w:r>
        <w:t>de instituciones locales, así como la generada por INEGI, SCT, CFE, PEMEX, SAGARPA, SEMARNAT y CONAGUA.</w:t>
      </w:r>
      <w:r w:rsidR="00495854">
        <w:t xml:space="preserve"> Esta información se deberá proveer al atlas de  tal manera que sea factible su continua actualización, ya sea por medio de servicios web</w:t>
      </w:r>
      <w:ins w:id="121" w:author="López Bátiz Oscar Alberto" w:date="2014-11-06T18:18:00Z">
        <w:r w:rsidR="00346BE6">
          <w:t>,</w:t>
        </w:r>
      </w:ins>
      <w:r w:rsidR="00495854">
        <w:t xml:space="preserve">  o </w:t>
      </w:r>
      <w:r w:rsidR="00F8080F">
        <w:t xml:space="preserve">en </w:t>
      </w:r>
      <w:r w:rsidR="00346BE6">
        <w:t xml:space="preserve">formato </w:t>
      </w:r>
      <w:r w:rsidR="00F8080F" w:rsidRPr="000405F3">
        <w:rPr>
          <w:i/>
        </w:rPr>
        <w:t>shape</w:t>
      </w:r>
      <w:r w:rsidR="00F8080F">
        <w:t xml:space="preserve"> </w:t>
      </w:r>
      <w:r w:rsidR="00495854">
        <w:t xml:space="preserve">mediante convenios con las instancias generados para actualizar la información </w:t>
      </w:r>
      <w:r w:rsidR="00F8080F">
        <w:t xml:space="preserve">constantemente en el mismo formato. Es necesario que la actualización de información se vea reflejada en el sistema de información geográfica que se publique. </w:t>
      </w:r>
      <w:r w:rsidR="00495854">
        <w:t xml:space="preserve"> </w:t>
      </w:r>
    </w:p>
    <w:p w:rsidR="009A06B2" w:rsidRDefault="009A06B2" w:rsidP="009A06B2">
      <w:pPr>
        <w:widowControl w:val="0"/>
      </w:pPr>
    </w:p>
    <w:p w:rsidR="00BB5E47" w:rsidRDefault="00BB5E47" w:rsidP="00BB5E47">
      <w:pPr>
        <w:widowControl w:val="0"/>
      </w:pPr>
    </w:p>
    <w:p w:rsidR="00CB542E" w:rsidRDefault="00CB542E" w:rsidP="00F42C43">
      <w:pPr>
        <w:pStyle w:val="Ttulo1"/>
        <w:jc w:val="center"/>
      </w:pPr>
      <w:bookmarkStart w:id="122" w:name="_Toc403738028"/>
      <w:bookmarkStart w:id="123" w:name="_Toc163889593"/>
      <w:r w:rsidRPr="0036793A">
        <w:t xml:space="preserve">Fenómenos </w:t>
      </w:r>
      <w:r w:rsidRPr="00BF0489">
        <w:t>geológicos</w:t>
      </w:r>
      <w:bookmarkEnd w:id="122"/>
    </w:p>
    <w:p w:rsidR="00FD369F" w:rsidRDefault="00FD369F" w:rsidP="00F42C43">
      <w:pPr>
        <w:pStyle w:val="Ttulo2"/>
        <w:numPr>
          <w:ilvl w:val="0"/>
          <w:numId w:val="0"/>
        </w:numPr>
        <w:jc w:val="center"/>
      </w:pPr>
      <w:bookmarkStart w:id="124" w:name="_Toc403738029"/>
      <w:r>
        <w:t>inestabilidad de laderas, LICUACIÓN DE SUELOS, HUNDIMIENTO Y AGRIETAMIENTO DEL TERRENO, TSUNAMI, SISMO Y VULCANISMO</w:t>
      </w:r>
      <w:bookmarkEnd w:id="124"/>
    </w:p>
    <w:p w:rsidR="00FD369F" w:rsidRDefault="00FD369F" w:rsidP="0023723B">
      <w:pPr>
        <w:pStyle w:val="Ttulo2"/>
      </w:pPr>
      <w:bookmarkStart w:id="125" w:name="_Toc403738030"/>
      <w:r>
        <w:t>Sistemas expuestos</w:t>
      </w:r>
      <w:bookmarkEnd w:id="125"/>
    </w:p>
    <w:p w:rsidR="00FD369F" w:rsidRDefault="00FD369F" w:rsidP="00FD369F">
      <w:pPr>
        <w:widowControl w:val="0"/>
      </w:pPr>
      <w:r>
        <w:t xml:space="preserve">El sistema expuesto que se analice, deberá ser: población, vivienda </w:t>
      </w:r>
      <w:r w:rsidR="00346BE6">
        <w:t xml:space="preserve">y la </w:t>
      </w:r>
      <w:r>
        <w:t xml:space="preserve">infraestructura estratégica </w:t>
      </w:r>
      <w:r w:rsidR="00346BE6">
        <w:t>relativa a la edificación</w:t>
      </w:r>
      <w:r>
        <w:t>.</w:t>
      </w:r>
    </w:p>
    <w:p w:rsidR="00FD369F" w:rsidRDefault="00FD369F" w:rsidP="00FD369F">
      <w:pPr>
        <w:widowControl w:val="0"/>
      </w:pPr>
      <w:r>
        <w:t>Adicionalmente se podrán considerar los siguientes sistemas: instalaciones de fibra óptica y cultivos.</w:t>
      </w:r>
    </w:p>
    <w:p w:rsidR="00FD369F" w:rsidRDefault="00FD369F" w:rsidP="00FD369F">
      <w:pPr>
        <w:rPr>
          <w:lang w:val="es-ES"/>
        </w:rPr>
      </w:pPr>
      <w:r>
        <w:rPr>
          <w:lang w:val="es-ES"/>
        </w:rPr>
        <w:t xml:space="preserve">Las características del sistema expuesto que se deberá analizar son: la tipología de vivienda </w:t>
      </w:r>
      <w:r w:rsidR="00346BE6">
        <w:rPr>
          <w:lang w:val="es-ES"/>
        </w:rPr>
        <w:t xml:space="preserve">o edificación </w:t>
      </w:r>
      <w:r>
        <w:rPr>
          <w:lang w:val="es-ES"/>
        </w:rPr>
        <w:t>y tiempo de vida de las viviendas en la zona de estudio. La tipología de vivienda deberá incluir la geometría general de la edificación, número de niveles y sistema constructivo.</w:t>
      </w:r>
    </w:p>
    <w:p w:rsidR="00FD369F" w:rsidRDefault="00FD369F" w:rsidP="00FD369F">
      <w:pPr>
        <w:rPr>
          <w:lang w:val="es-ES"/>
        </w:rPr>
      </w:pPr>
      <w:r>
        <w:rPr>
          <w:lang w:val="es-ES"/>
        </w:rPr>
        <w:t xml:space="preserve">Se deberá </w:t>
      </w:r>
      <w:r w:rsidR="00586A2E">
        <w:rPr>
          <w:lang w:val="es-ES"/>
        </w:rPr>
        <w:t>incluir</w:t>
      </w:r>
      <w:r>
        <w:rPr>
          <w:lang w:val="es-ES"/>
        </w:rPr>
        <w:t xml:space="preserve"> la base de datos de los sistemas expuestos.</w:t>
      </w:r>
    </w:p>
    <w:p w:rsidR="00FD369F" w:rsidRDefault="00FD369F" w:rsidP="00FD369F">
      <w:r>
        <w:t>Asimismo, se estimará la población asentada en dicha zona</w:t>
      </w:r>
      <w:r w:rsidR="006A1F24">
        <w:t xml:space="preserve">, pudiendo incluir </w:t>
      </w:r>
      <w:r>
        <w:t>sus características tales como, edad, sexo y capacidades diferentes.</w:t>
      </w:r>
    </w:p>
    <w:p w:rsidR="00FD369F" w:rsidRDefault="00FD369F" w:rsidP="00FD369F">
      <w:r>
        <w:t xml:space="preserve">Para el caso específico de inundación por tsunami, se podrá analizar, como parte del sistema expuesto, el menaje de la vivienda, y se estimará el valor del mismo en cada una de las viviendas en la zona de estudio. Se podrá </w:t>
      </w:r>
      <w:r>
        <w:rPr>
          <w:szCs w:val="22"/>
          <w:lang w:eastAsia="es-MX"/>
        </w:rPr>
        <w:t>usar</w:t>
      </w:r>
      <w:r>
        <w:t xml:space="preserve"> la estimación del costo de menaje con el método descrito en el anexo 9.</w:t>
      </w:r>
    </w:p>
    <w:p w:rsidR="009720D2" w:rsidRPr="00FD369F" w:rsidRDefault="009720D2" w:rsidP="009720D2"/>
    <w:p w:rsidR="00E62141" w:rsidRDefault="00E62141" w:rsidP="00F42C43">
      <w:pPr>
        <w:pStyle w:val="Ttulo2"/>
        <w:jc w:val="center"/>
      </w:pPr>
      <w:bookmarkStart w:id="126" w:name="_Toc342646250"/>
      <w:bookmarkStart w:id="127" w:name="_Toc403738031"/>
      <w:bookmarkEnd w:id="123"/>
      <w:r w:rsidRPr="009606F4">
        <w:t>inestabilidad</w:t>
      </w:r>
      <w:r w:rsidRPr="0036793A">
        <w:t xml:space="preserve"> de laderas</w:t>
      </w:r>
      <w:bookmarkEnd w:id="126"/>
      <w:bookmarkEnd w:id="127"/>
    </w:p>
    <w:p w:rsidR="00C32982" w:rsidRDefault="00C32982" w:rsidP="00C32982">
      <w:r w:rsidRPr="00C32982">
        <w:t xml:space="preserve">Para la evaluación del riesgo por inestabilidad de laderas, en primer </w:t>
      </w:r>
      <w:ins w:id="128" w:author="Sánchez Alejandre Alfredo" w:date="2014-11-21T13:41:00Z">
        <w:r w:rsidR="008D6368">
          <w:t xml:space="preserve">lugar se </w:t>
        </w:r>
      </w:ins>
      <w:r w:rsidR="00173742">
        <w:t xml:space="preserve">deberá </w:t>
      </w:r>
      <w:ins w:id="129" w:author="Sánchez Alejandre Alfredo" w:date="2014-11-21T13:41:00Z">
        <w:r w:rsidR="008D6368">
          <w:t>realizar</w:t>
        </w:r>
      </w:ins>
      <w:del w:id="130" w:author="Sánchez Alejandre Alfredo" w:date="2014-11-21T13:41:00Z">
        <w:r w:rsidRPr="00C32982" w:rsidDel="008D6368">
          <w:delText xml:space="preserve">lugar se </w:delText>
        </w:r>
        <w:r w:rsidDel="008D6368">
          <w:delText>realiza</w:delText>
        </w:r>
      </w:del>
      <w:ins w:id="131" w:author="Albino Tiburcio Cristobal" w:date="2014-11-13T14:44:00Z">
        <w:del w:id="132" w:author="Sánchez Alejandre Alfredo" w:date="2014-11-21T13:41:00Z">
          <w:r w:rsidR="00173742" w:rsidDel="008D6368">
            <w:delText>r</w:delText>
          </w:r>
        </w:del>
      </w:ins>
      <w:r w:rsidRPr="00C32982">
        <w:t xml:space="preserve"> un inventario de casos documentados de deslizamientos representativo de la zona o región por estudiar. Posteriormente</w:t>
      </w:r>
      <w:r w:rsidR="001D0734">
        <w:t>,</w:t>
      </w:r>
      <w:r w:rsidRPr="00C32982">
        <w:t xml:space="preserve"> se </w:t>
      </w:r>
      <w:r>
        <w:t xml:space="preserve">realizan </w:t>
      </w:r>
      <w:r w:rsidRPr="00C32982">
        <w:t>análisis de susceptibilidad basados en la investigación y determinación de los factores condicionantes que, de manera local o regional, influyen en la inestabilidad de una ladera</w:t>
      </w:r>
      <w:r w:rsidR="001D0734">
        <w:t>,</w:t>
      </w:r>
      <w:r w:rsidRPr="00C32982">
        <w:t xml:space="preserve"> según la información del inventario. Para la determinación del peligro se </w:t>
      </w:r>
      <w:r w:rsidR="001D0734" w:rsidRPr="00C32982">
        <w:t>anali</w:t>
      </w:r>
      <w:r w:rsidR="001D0734">
        <w:t>zan</w:t>
      </w:r>
      <w:r w:rsidRPr="00C32982">
        <w:t xml:space="preserve"> los factores detonantes de inestabilidad como la lluvia y el sismo, según la intensidad y umbrales que arroje el inventario. Finalmente, la vulnerabilidad de los sistemas expuestos se </w:t>
      </w:r>
      <w:r>
        <w:t>determina</w:t>
      </w:r>
      <w:r w:rsidRPr="00C32982">
        <w:t xml:space="preserve"> con base en las características físicas de dichos sistemas, según el tipo de inestabilidad.</w:t>
      </w:r>
    </w:p>
    <w:p w:rsidR="00FF2F8E" w:rsidRDefault="00FF2F8E" w:rsidP="00E30DFC">
      <w:pPr>
        <w:pStyle w:val="Ttulo3"/>
      </w:pPr>
      <w:bookmarkStart w:id="133" w:name="_Toc403738032"/>
      <w:r>
        <w:t>Peligro</w:t>
      </w:r>
      <w:bookmarkEnd w:id="133"/>
    </w:p>
    <w:p w:rsidR="009503F0" w:rsidRDefault="009503F0" w:rsidP="009503F0">
      <w:pPr>
        <w:widowControl w:val="0"/>
      </w:pPr>
      <w:r>
        <w:t xml:space="preserve">Para la determinación del peligro por inestabilidad de laderas se deberán realizar análisis separados de los </w:t>
      </w:r>
      <w:r w:rsidRPr="00F72299">
        <w:t>factores condicionan</w:t>
      </w:r>
      <w:r>
        <w:t>tes</w:t>
      </w:r>
      <w:r w:rsidRPr="00F72299">
        <w:t xml:space="preserve"> y </w:t>
      </w:r>
      <w:r>
        <w:t xml:space="preserve">de los </w:t>
      </w:r>
      <w:r w:rsidRPr="00F72299">
        <w:t>desencadenan</w:t>
      </w:r>
      <w:r>
        <w:t>tes.</w:t>
      </w:r>
    </w:p>
    <w:p w:rsidR="009503F0" w:rsidRDefault="009503F0" w:rsidP="009503F0">
      <w:pPr>
        <w:widowControl w:val="0"/>
      </w:pPr>
      <w:r>
        <w:t>Para definir los primeros se deberá realizar un inventario detallado que contenga información histórica de eventos que hayan ocurrido en un periodo no menor a 10 años (inventario) en el sitio o zona por estudiar. Dicho inventario servirá para definir la influencia de los factores condicionantes y los umbrales de los factores detonantes</w:t>
      </w:r>
      <w:r w:rsidR="00DB0B0E">
        <w:t xml:space="preserve">, tales como </w:t>
      </w:r>
      <w:r>
        <w:t>sismos y lluvias.</w:t>
      </w:r>
    </w:p>
    <w:p w:rsidR="009503F0" w:rsidRPr="00BB5E47" w:rsidRDefault="009503F0" w:rsidP="009503F0">
      <w:pPr>
        <w:widowControl w:val="0"/>
      </w:pPr>
      <w:r>
        <w:t xml:space="preserve">Para la integración del </w:t>
      </w:r>
      <w:r w:rsidRPr="00BB5E47">
        <w:t xml:space="preserve">inventario se deberá utilizar la metodología y el Formato de Captura y Ordenamiento de Información Georreferenciada que se indica en el </w:t>
      </w:r>
      <w:r w:rsidR="00DB0B0E">
        <w:t>A</w:t>
      </w:r>
      <w:r w:rsidRPr="00BB5E47">
        <w:t>nexo 1</w:t>
      </w:r>
      <w:r w:rsidR="000354D7" w:rsidRPr="00BB5E47">
        <w:t xml:space="preserve">. Se deberá </w:t>
      </w:r>
      <w:r w:rsidR="00586A2E">
        <w:t>incluir</w:t>
      </w:r>
      <w:r w:rsidR="000354D7" w:rsidRPr="00BB5E47">
        <w:t xml:space="preserve"> la base de datos del inventario y un mapa que contenga los puntos y/o polígonos de dicho inventario.</w:t>
      </w:r>
    </w:p>
    <w:p w:rsidR="009503F0" w:rsidRPr="00BB5E47" w:rsidRDefault="009503F0" w:rsidP="009503F0">
      <w:pPr>
        <w:widowControl w:val="0"/>
      </w:pPr>
      <w:r>
        <w:t xml:space="preserve">Con la información del inventario se deberán definir las variables a considerar para los análisis de susceptibilidad a la inestabilidad de laderas. Para ello, se deberá considerar como mínimo la geología (litología), la pendiente del terreno (MDET con resolución de 2 a 15 metros) y el uso de suelo y vegetación (densidad forestal), según el </w:t>
      </w:r>
      <w:r w:rsidR="00DB0B0E">
        <w:t>A</w:t>
      </w:r>
      <w:r w:rsidRPr="00BB5E47">
        <w:t>nexo 2</w:t>
      </w:r>
      <w:r>
        <w:t>. Adicionalmente</w:t>
      </w:r>
      <w:r w:rsidR="00DB0B0E">
        <w:t>,</w:t>
      </w:r>
      <w:r>
        <w:t xml:space="preserve"> se podrán integrar otras variables como el índice de humedad del suelo, la densidad de fallas y fracturas (geología estructural), el intemper</w:t>
      </w:r>
      <w:r w:rsidR="00BB5E47">
        <w:t>i</w:t>
      </w:r>
      <w:r>
        <w:t xml:space="preserve">smo local y/o regional, y el espesor de capas de suelo, entre otros. </w:t>
      </w:r>
      <w:r w:rsidRPr="00BB5E47">
        <w:t xml:space="preserve">Con la integración e </w:t>
      </w:r>
      <w:r w:rsidR="00BB5E47" w:rsidRPr="00BB5E47">
        <w:t>interacción de estas variables s</w:t>
      </w:r>
      <w:r w:rsidRPr="00BB5E47">
        <w:t xml:space="preserve">e deberán elaborar </w:t>
      </w:r>
      <w:r w:rsidR="00586A2E">
        <w:t>e</w:t>
      </w:r>
      <w:r w:rsidRPr="00BB5E47">
        <w:t xml:space="preserve"> </w:t>
      </w:r>
      <w:r w:rsidR="00586A2E">
        <w:t>incluir</w:t>
      </w:r>
      <w:r w:rsidRPr="00BB5E47">
        <w:t xml:space="preserve"> los mapas </w:t>
      </w:r>
      <w:r w:rsidR="000354D7" w:rsidRPr="00BB5E47">
        <w:t xml:space="preserve">que se utilicen para el análisis </w:t>
      </w:r>
      <w:r w:rsidRPr="00BB5E47">
        <w:t>de susceptibilidad</w:t>
      </w:r>
      <w:r w:rsidR="000354D7" w:rsidRPr="00BB5E47">
        <w:t xml:space="preserve"> (como mínimo los de geología, pendientes y uso de suelo y vegetación) y el mapa de susceptibilidad resultante</w:t>
      </w:r>
      <w:r w:rsidRPr="00BB5E47">
        <w:t>.</w:t>
      </w:r>
    </w:p>
    <w:p w:rsidR="008740E9" w:rsidRDefault="000354D7" w:rsidP="009503F0">
      <w:pPr>
        <w:widowControl w:val="0"/>
        <w:rPr>
          <w:color w:val="FF0000"/>
        </w:rPr>
      </w:pPr>
      <w:r w:rsidRPr="00BB5E47">
        <w:t xml:space="preserve">Una vez determinado el mapa de susceptibilidad se deberán elaborar análisis de </w:t>
      </w:r>
      <w:r w:rsidR="00D878E9" w:rsidRPr="00BB5E47">
        <w:t xml:space="preserve">peligro con información de </w:t>
      </w:r>
      <w:r w:rsidRPr="00BB5E47">
        <w:t xml:space="preserve">las lluvias y </w:t>
      </w:r>
      <w:r w:rsidR="00D878E9" w:rsidRPr="00BB5E47">
        <w:t xml:space="preserve">de los </w:t>
      </w:r>
      <w:r w:rsidRPr="00BB5E47">
        <w:t xml:space="preserve">sismos que </w:t>
      </w:r>
      <w:r w:rsidR="00D878E9" w:rsidRPr="00BB5E47">
        <w:t xml:space="preserve">desencadenan </w:t>
      </w:r>
      <w:r w:rsidRPr="00BB5E47">
        <w:t xml:space="preserve">deslizamientos en el sitio o zona por estudiar, </w:t>
      </w:r>
      <w:r w:rsidR="00D878E9" w:rsidRPr="00BB5E47">
        <w:t>con sus respectivos periodos de retorno</w:t>
      </w:r>
      <w:r w:rsidR="00D878E9" w:rsidRPr="00D878E9">
        <w:rPr>
          <w:color w:val="FF0000"/>
        </w:rPr>
        <w:t>.</w:t>
      </w:r>
    </w:p>
    <w:p w:rsidR="009503F0" w:rsidRPr="00BB5E47" w:rsidRDefault="00956736" w:rsidP="009503F0">
      <w:pPr>
        <w:widowControl w:val="0"/>
      </w:pPr>
      <w:r w:rsidRPr="00BB5E47">
        <w:t>Para el caso de las lluvias como factor detonante s</w:t>
      </w:r>
      <w:r w:rsidR="009503F0" w:rsidRPr="00BB5E47">
        <w:t xml:space="preserve">e deberán </w:t>
      </w:r>
      <w:r w:rsidR="00586A2E">
        <w:t>incluir</w:t>
      </w:r>
      <w:r w:rsidR="009503F0" w:rsidRPr="00BB5E47">
        <w:t xml:space="preserve"> </w:t>
      </w:r>
      <w:r w:rsidR="00D878E9" w:rsidRPr="00BB5E47">
        <w:t xml:space="preserve">como mínimo 12 </w:t>
      </w:r>
      <w:r w:rsidR="009503F0" w:rsidRPr="00BB5E47">
        <w:t xml:space="preserve">mapas de peligro </w:t>
      </w:r>
      <w:r w:rsidR="008740E9" w:rsidRPr="00BB5E47">
        <w:t xml:space="preserve">por cada sistema expuesto </w:t>
      </w:r>
      <w:r w:rsidR="009503F0" w:rsidRPr="00BB5E47">
        <w:t xml:space="preserve">con periodos de retorno de 2, 5, 10, 20, 50 y 100 años; para ello se deberán utilizar los mapas de isoyetas </w:t>
      </w:r>
      <w:r w:rsidR="008740E9" w:rsidRPr="00BB5E47">
        <w:t xml:space="preserve">para lluvias con duración de 24 horas (seis mapas) y 48 horas (seis mapas) </w:t>
      </w:r>
      <w:r w:rsidR="009503F0" w:rsidRPr="00BB5E47">
        <w:t>de duración elaborados por el Instituto de Ingeniería de la UNAM y la Comisión Nacional del Agua.</w:t>
      </w:r>
    </w:p>
    <w:p w:rsidR="009503F0" w:rsidRPr="00BB5E47" w:rsidRDefault="00956736" w:rsidP="009503F0">
      <w:pPr>
        <w:widowControl w:val="0"/>
      </w:pPr>
      <w:r w:rsidRPr="00BB5E47">
        <w:t>Para el caso de los sismos como factor detonante s</w:t>
      </w:r>
      <w:r w:rsidR="009503F0" w:rsidRPr="00BB5E47">
        <w:t xml:space="preserve">e deberán </w:t>
      </w:r>
      <w:r w:rsidR="00586A2E">
        <w:t>incluir</w:t>
      </w:r>
      <w:r w:rsidR="009503F0" w:rsidRPr="00BB5E47">
        <w:t xml:space="preserve"> </w:t>
      </w:r>
      <w:r w:rsidRPr="00BB5E47">
        <w:t xml:space="preserve">como mínimo tres </w:t>
      </w:r>
      <w:r w:rsidR="009503F0" w:rsidRPr="00BB5E47">
        <w:t xml:space="preserve">mapas de peligro </w:t>
      </w:r>
      <w:r w:rsidRPr="00BB5E47">
        <w:t xml:space="preserve">por cada sistema expuesto, </w:t>
      </w:r>
      <w:r w:rsidR="009503F0" w:rsidRPr="00BB5E47">
        <w:t xml:space="preserve">con aceleraciones del terreno producto de sismos con periodos de retorno de 20, 50 y 100 años; </w:t>
      </w:r>
      <w:r w:rsidR="00C569D9" w:rsidRPr="00BB5E47">
        <w:t xml:space="preserve">considerando </w:t>
      </w:r>
      <w:r w:rsidR="009503F0" w:rsidRPr="00BB5E47">
        <w:t>los umbrales de aceleración del terreno que se definan en los inventarios.</w:t>
      </w:r>
    </w:p>
    <w:p w:rsidR="009503F0" w:rsidRDefault="009503F0" w:rsidP="009503F0">
      <w:pPr>
        <w:widowControl w:val="0"/>
      </w:pPr>
      <w:r>
        <w:t>Para fines de la planeación del territorio y el desarrollo urbano los mapas deberán ser elaborados con escalas de 1</w:t>
      </w:r>
      <w:r w:rsidRPr="0007310A">
        <w:t>:</w:t>
      </w:r>
      <w:r>
        <w:t>1</w:t>
      </w:r>
      <w:r w:rsidRPr="0007310A">
        <w:t xml:space="preserve">,000 </w:t>
      </w:r>
      <w:r>
        <w:t>a 1:10,000.</w:t>
      </w:r>
    </w:p>
    <w:p w:rsidR="009503F0" w:rsidRPr="00BB5E47" w:rsidRDefault="009503F0" w:rsidP="009503F0">
      <w:pPr>
        <w:widowControl w:val="0"/>
      </w:pPr>
      <w:r w:rsidRPr="00BB5E47">
        <w:t xml:space="preserve">Todos los mapas, procedimientos y análisis empleados se deberán </w:t>
      </w:r>
      <w:r w:rsidR="00586A2E">
        <w:t>incluir</w:t>
      </w:r>
      <w:r w:rsidRPr="00BB5E47">
        <w:t xml:space="preserve"> en un informe </w:t>
      </w:r>
      <w:r w:rsidR="00DB0B0E">
        <w:t>que contenga</w:t>
      </w:r>
      <w:r w:rsidRPr="00BB5E47">
        <w:t xml:space="preserve"> la memoria de cálculo, los criterios y las metodologías utilizadas p</w:t>
      </w:r>
      <w:r w:rsidR="00956736" w:rsidRPr="00BB5E47">
        <w:t xml:space="preserve">ara la elaboración de los mapas, </w:t>
      </w:r>
      <w:r w:rsidRPr="00BB5E47">
        <w:t>en formatos compatibles con el ANR.</w:t>
      </w:r>
    </w:p>
    <w:p w:rsidR="00BF0489" w:rsidRDefault="00BF0489" w:rsidP="00F42C43">
      <w:pPr>
        <w:widowControl w:val="0"/>
        <w:ind w:left="567" w:firstLine="0"/>
      </w:pPr>
    </w:p>
    <w:p w:rsidR="00FF2F8E" w:rsidRDefault="00FF2F8E" w:rsidP="00BF0489">
      <w:pPr>
        <w:pStyle w:val="Ttulo3"/>
      </w:pPr>
      <w:bookmarkStart w:id="134" w:name="_Toc403738033"/>
      <w:r>
        <w:t>Vulnerabilidad</w:t>
      </w:r>
      <w:bookmarkEnd w:id="134"/>
    </w:p>
    <w:p w:rsidR="009503F0" w:rsidRDefault="00CB7DED" w:rsidP="009503F0">
      <w:pPr>
        <w:widowControl w:val="0"/>
      </w:pPr>
      <w:r w:rsidRPr="007D10EF">
        <w:t xml:space="preserve">Se deberá </w:t>
      </w:r>
      <w:r w:rsidR="00586A2E">
        <w:t>incluir</w:t>
      </w:r>
      <w:r w:rsidRPr="007D10EF">
        <w:t xml:space="preserve"> </w:t>
      </w:r>
      <w:r>
        <w:t xml:space="preserve">las funciones de vulnerabilidad consideradas en el estudio. </w:t>
      </w:r>
      <w:r w:rsidR="009503F0">
        <w:t>Las funciones de vulnerabilidad se deberán realizar con base en las características físicas de los sistemas expuestos</w:t>
      </w:r>
      <w:r w:rsidR="00173742">
        <w:t xml:space="preserve"> antes mencionados</w:t>
      </w:r>
      <w:r w:rsidR="009503F0">
        <w:t>, según el tipo de fenómeno (caídos</w:t>
      </w:r>
      <w:r w:rsidR="007D10EF">
        <w:t>,</w:t>
      </w:r>
      <w:r w:rsidR="009503F0">
        <w:t xml:space="preserve"> flujos y/o deslizamientos) y su grado de intensidad</w:t>
      </w:r>
      <w:r w:rsidR="002B4CD9">
        <w:t xml:space="preserve">, </w:t>
      </w:r>
      <w:r w:rsidR="002B4CD9" w:rsidRPr="007D10EF">
        <w:t>definido por el volumen de material en movimiento y la distancia de recorrido</w:t>
      </w:r>
      <w:r w:rsidR="009503F0">
        <w:t>.</w:t>
      </w:r>
    </w:p>
    <w:p w:rsidR="009503F0" w:rsidRDefault="009503F0" w:rsidP="009503F0">
      <w:pPr>
        <w:widowControl w:val="0"/>
      </w:pPr>
      <w:r>
        <w:t xml:space="preserve">Se deberán </w:t>
      </w:r>
      <w:r w:rsidR="00586A2E">
        <w:t>incluir</w:t>
      </w:r>
      <w:r>
        <w:t xml:space="preserve"> mapas de vulnerabilidad por cada tipo de sistema expuesto, fundamentados con funciones de vulnerabilidad según la tipología del sistema expuesto y las intensidades que se determinen con los mapas de peligro.</w:t>
      </w:r>
    </w:p>
    <w:p w:rsidR="009503F0" w:rsidRDefault="009503F0" w:rsidP="009503F0">
      <w:pPr>
        <w:widowControl w:val="0"/>
      </w:pPr>
      <w:r>
        <w:t>Todos los mapas y análisis de vulnerabilidad</w:t>
      </w:r>
      <w:r w:rsidR="00E674B7">
        <w:t>,</w:t>
      </w:r>
      <w:r>
        <w:t xml:space="preserve"> deberán estar acompañados de sus respectivos informes, memorias de cálculo, funciones de vulnerabilidad y bases de datos que incluyan los catálogos de funciones de vulnerabilidad en formatos que sean compatibles con el ANR.</w:t>
      </w:r>
    </w:p>
    <w:p w:rsidR="00BF0489" w:rsidRDefault="00BF0489" w:rsidP="009503F0">
      <w:pPr>
        <w:widowControl w:val="0"/>
      </w:pPr>
    </w:p>
    <w:p w:rsidR="00FF2F8E" w:rsidRDefault="00FF2F8E" w:rsidP="00BF0489">
      <w:pPr>
        <w:pStyle w:val="Ttulo3"/>
      </w:pPr>
      <w:bookmarkStart w:id="135" w:name="_Toc403738034"/>
      <w:r>
        <w:t>Riesgo</w:t>
      </w:r>
      <w:bookmarkEnd w:id="135"/>
    </w:p>
    <w:p w:rsidR="009503F0" w:rsidRPr="007D10EF" w:rsidRDefault="002B4CD9" w:rsidP="009503F0">
      <w:pPr>
        <w:widowControl w:val="0"/>
      </w:pPr>
      <w:r w:rsidRPr="007D10EF">
        <w:t xml:space="preserve">Se deberá </w:t>
      </w:r>
      <w:r w:rsidR="00586A2E">
        <w:t>incluir</w:t>
      </w:r>
      <w:r w:rsidRPr="007D10EF">
        <w:t xml:space="preserve"> un mapa de riesgo por cada sistema expuesto que se analice, indicando los costos del daño esperado en la infraestructura básica debido a la inestabilidad de las laderas (flujos, caídos y deslizamientos), así como la memoria de cálculo correspondiente, para los periodos de retorno indicados en el punto anterior.</w:t>
      </w:r>
    </w:p>
    <w:p w:rsidR="009503F0" w:rsidRDefault="009503F0" w:rsidP="009503F0">
      <w:pPr>
        <w:widowControl w:val="0"/>
      </w:pPr>
      <w:r>
        <w:t>Para fines de la planeación del territorio y el desarrollo urbano los mapas deberán ser elaborados con escalas de 1</w:t>
      </w:r>
      <w:r w:rsidRPr="0007310A">
        <w:t>:</w:t>
      </w:r>
      <w:r>
        <w:t>1</w:t>
      </w:r>
      <w:r w:rsidRPr="0007310A">
        <w:t xml:space="preserve">,000 </w:t>
      </w:r>
      <w:r>
        <w:t>a 1:10,000.</w:t>
      </w:r>
    </w:p>
    <w:p w:rsidR="00E62141" w:rsidRPr="0036793A" w:rsidRDefault="00E62141" w:rsidP="00E62141">
      <w:pPr>
        <w:rPr>
          <w:lang w:val="es-ES_tradnl"/>
        </w:rPr>
      </w:pPr>
    </w:p>
    <w:p w:rsidR="00766961" w:rsidRDefault="00766961" w:rsidP="00F42C43">
      <w:pPr>
        <w:pStyle w:val="Ttulo2"/>
        <w:jc w:val="center"/>
      </w:pPr>
      <w:bookmarkStart w:id="136" w:name="_Toc403738035"/>
      <w:r w:rsidRPr="00FD369F">
        <w:t>Licuación de suelos</w:t>
      </w:r>
      <w:bookmarkEnd w:id="136"/>
    </w:p>
    <w:p w:rsidR="00C32982" w:rsidRPr="00C32982" w:rsidRDefault="00C32982" w:rsidP="00C32982">
      <w:pPr>
        <w:widowControl w:val="0"/>
      </w:pPr>
      <w:r w:rsidRPr="00C32982">
        <w:t xml:space="preserve">Para la evaluación del riesgo por licuación de suelos, se </w:t>
      </w:r>
      <w:r w:rsidR="00733E18">
        <w:t>realiza</w:t>
      </w:r>
      <w:r w:rsidRPr="00C32982">
        <w:t xml:space="preserve"> </w:t>
      </w:r>
      <w:r w:rsidR="00733E18">
        <w:t xml:space="preserve">un </w:t>
      </w:r>
      <w:r w:rsidRPr="00C32982">
        <w:t xml:space="preserve">análisis de susceptibilidad según los factores que condicionan la ocurrencia del fenómeno. Para la determinación del peligro se </w:t>
      </w:r>
      <w:r w:rsidR="00733E18">
        <w:t>considera</w:t>
      </w:r>
      <w:r w:rsidRPr="00C32982">
        <w:t xml:space="preserve"> </w:t>
      </w:r>
      <w:r w:rsidR="00D0784F" w:rsidRPr="00C32982">
        <w:t xml:space="preserve">que </w:t>
      </w:r>
      <w:r w:rsidRPr="00C32982">
        <w:t xml:space="preserve">el factor principal </w:t>
      </w:r>
      <w:r w:rsidR="00D0784F">
        <w:t xml:space="preserve">que </w:t>
      </w:r>
      <w:r w:rsidRPr="00C32982">
        <w:t xml:space="preserve">detona el fenómeno, es el sismo, definiendo la magnitud o intensidad </w:t>
      </w:r>
      <w:r w:rsidR="00733E18">
        <w:t>con la que se presentará la licuación</w:t>
      </w:r>
      <w:r w:rsidRPr="00C32982">
        <w:t xml:space="preserve">. La vulnerabilidad o funciones de vulnerabilidad de los sistemas expuestos a este fenómeno se </w:t>
      </w:r>
      <w:r w:rsidR="00733E18">
        <w:t>determinan</w:t>
      </w:r>
      <w:r w:rsidRPr="00C32982">
        <w:t xml:space="preserve"> con base en las características físicas de dichos sistemas, según la intensidad del fenómeno.</w:t>
      </w:r>
    </w:p>
    <w:p w:rsidR="00766961" w:rsidRDefault="00766961" w:rsidP="001C7D5B">
      <w:pPr>
        <w:pStyle w:val="Ttulo3"/>
      </w:pPr>
      <w:bookmarkStart w:id="137" w:name="_Toc403738036"/>
      <w:r>
        <w:t>Peligro</w:t>
      </w:r>
      <w:bookmarkEnd w:id="137"/>
    </w:p>
    <w:p w:rsidR="009503F0" w:rsidRDefault="002B4CD9" w:rsidP="009503F0">
      <w:pPr>
        <w:widowControl w:val="0"/>
      </w:pPr>
      <w:r w:rsidRPr="007D10EF">
        <w:t xml:space="preserve">Se deberá </w:t>
      </w:r>
      <w:r w:rsidR="00586A2E">
        <w:t>incluir</w:t>
      </w:r>
      <w:r w:rsidRPr="007D10EF">
        <w:t xml:space="preserve"> un mapa de peligro por cada sistema expuesto que se analice considerando </w:t>
      </w:r>
      <w:r w:rsidR="009503F0">
        <w:t xml:space="preserve">los </w:t>
      </w:r>
      <w:r w:rsidR="009503F0" w:rsidRPr="00F72299">
        <w:t>factores que condicionan y desencadenan los movimientos</w:t>
      </w:r>
      <w:r w:rsidR="009503F0">
        <w:t>.</w:t>
      </w:r>
    </w:p>
    <w:p w:rsidR="009503F0" w:rsidRDefault="009503F0" w:rsidP="009503F0">
      <w:pPr>
        <w:widowControl w:val="0"/>
      </w:pPr>
      <w:r>
        <w:t xml:space="preserve">Para los primeros se deberá </w:t>
      </w:r>
      <w:r w:rsidR="00586A2E">
        <w:t>incluir</w:t>
      </w:r>
      <w:r>
        <w:t xml:space="preserve"> mapas de: geología (depósitos aluviales, fluviales y aluvio-lacustres), estratigrafía, humedad del suelo e isolíneas del nivel freático; los cuales deberán determinarse mediante estudios geológicos, hidrológicos, </w:t>
      </w:r>
      <w:r w:rsidRPr="00302089">
        <w:t>geotécnico</w:t>
      </w:r>
      <w:r>
        <w:t>s</w:t>
      </w:r>
      <w:r w:rsidRPr="00302089">
        <w:t xml:space="preserve"> y</w:t>
      </w:r>
      <w:r>
        <w:t xml:space="preserve"> geofísicos.</w:t>
      </w:r>
    </w:p>
    <w:p w:rsidR="009503F0" w:rsidRDefault="009503F0" w:rsidP="009503F0">
      <w:pPr>
        <w:widowControl w:val="0"/>
      </w:pPr>
      <w:r>
        <w:t>P</w:t>
      </w:r>
      <w:r w:rsidRPr="001909D8">
        <w:t>ara definir la influencia de los factores condicionantes y los umbrales de los sismos</w:t>
      </w:r>
      <w:r>
        <w:t xml:space="preserve"> que detonan el fenómeno se deberá elaborar un inventario de casos que hayan ocurrido en un periodo no menor a 100 años.</w:t>
      </w:r>
    </w:p>
    <w:p w:rsidR="009503F0" w:rsidRPr="00E71E3A" w:rsidRDefault="009503F0" w:rsidP="009503F0">
      <w:pPr>
        <w:widowControl w:val="0"/>
      </w:pPr>
      <w:r w:rsidRPr="007D10EF">
        <w:t xml:space="preserve">Se deberá </w:t>
      </w:r>
      <w:r w:rsidR="00586A2E">
        <w:t>incluir</w:t>
      </w:r>
      <w:r w:rsidRPr="007D10EF">
        <w:t xml:space="preserve"> </w:t>
      </w:r>
      <w:r w:rsidR="00856073" w:rsidRPr="007D10EF">
        <w:t xml:space="preserve">tres </w:t>
      </w:r>
      <w:r w:rsidRPr="007D10EF">
        <w:t xml:space="preserve">mapas de peligro por </w:t>
      </w:r>
      <w:r w:rsidR="00856073" w:rsidRPr="007D10EF">
        <w:t>cada sistema expuesto</w:t>
      </w:r>
      <w:r w:rsidR="00856073">
        <w:t xml:space="preserve">, </w:t>
      </w:r>
      <w:r w:rsidRPr="00275F62">
        <w:t>asociados a aceleraciones del terreno producto de sismos con periodos de retorno de 20, 50 y 100 años; según los umbrales que se definan en el inventario</w:t>
      </w:r>
      <w:r>
        <w:t xml:space="preserve"> y los procedimientos que se indican en el </w:t>
      </w:r>
      <w:r w:rsidR="00A82A2E">
        <w:t>A</w:t>
      </w:r>
      <w:r w:rsidRPr="00BA3071">
        <w:t xml:space="preserve">nexo </w:t>
      </w:r>
      <w:r w:rsidR="00712556" w:rsidRPr="00BA3071">
        <w:t>3</w:t>
      </w:r>
      <w:r w:rsidRPr="00BA3071">
        <w:t>.</w:t>
      </w:r>
    </w:p>
    <w:p w:rsidR="009503F0" w:rsidRDefault="009503F0" w:rsidP="009503F0">
      <w:pPr>
        <w:widowControl w:val="0"/>
      </w:pPr>
      <w:r>
        <w:t>Para fines de la planeación del territorio y el desarrollo urbano los mapas deberán ser elaborados con escalas de 1:5,000 a 1:10,000.</w:t>
      </w:r>
    </w:p>
    <w:p w:rsidR="009503F0" w:rsidRPr="007D10EF" w:rsidRDefault="009503F0" w:rsidP="009503F0">
      <w:pPr>
        <w:widowControl w:val="0"/>
      </w:pPr>
      <w:r w:rsidRPr="007D10EF">
        <w:t xml:space="preserve">Todos los mapas, </w:t>
      </w:r>
      <w:r w:rsidR="00E674B7">
        <w:t xml:space="preserve">estudios, </w:t>
      </w:r>
      <w:r w:rsidRPr="007D10EF">
        <w:t xml:space="preserve">procedimientos y análisis empleados deberán </w:t>
      </w:r>
      <w:r w:rsidR="00E674B7">
        <w:t>incluir</w:t>
      </w:r>
      <w:r w:rsidRPr="007D10EF">
        <w:t xml:space="preserve"> un informe en el que se incluya la memoria de cálculo, los criterios y las metodologías utilizadas para la elaboración de los mapas</w:t>
      </w:r>
      <w:r w:rsidR="00856073" w:rsidRPr="007D10EF">
        <w:t xml:space="preserve"> </w:t>
      </w:r>
      <w:r w:rsidRPr="007D10EF">
        <w:t>en formatos compatibles con el ANR.</w:t>
      </w:r>
    </w:p>
    <w:p w:rsidR="00346BE6" w:rsidRPr="007D10EF" w:rsidRDefault="00346BE6" w:rsidP="009503F0">
      <w:pPr>
        <w:widowControl w:val="0"/>
      </w:pPr>
    </w:p>
    <w:p w:rsidR="00766961" w:rsidRDefault="00766961" w:rsidP="001C7D5B">
      <w:pPr>
        <w:pStyle w:val="Ttulo3"/>
      </w:pPr>
      <w:bookmarkStart w:id="138" w:name="_Toc403738037"/>
      <w:r>
        <w:t>Vulnerabilidad</w:t>
      </w:r>
      <w:bookmarkEnd w:id="138"/>
    </w:p>
    <w:p w:rsidR="009503F0" w:rsidRPr="00233BE1" w:rsidRDefault="00BE2A49" w:rsidP="009503F0">
      <w:pPr>
        <w:widowControl w:val="0"/>
      </w:pPr>
      <w:r w:rsidRPr="00233BE1">
        <w:t>Se e</w:t>
      </w:r>
      <w:r w:rsidR="00233BE1" w:rsidRPr="00233BE1">
        <w:t xml:space="preserve">laborarán </w:t>
      </w:r>
      <w:r w:rsidRPr="00233BE1">
        <w:t xml:space="preserve">las funciones de vulnerabilidad </w:t>
      </w:r>
      <w:r w:rsidR="00233BE1" w:rsidRPr="00233BE1">
        <w:t xml:space="preserve">necesarias </w:t>
      </w:r>
      <w:r w:rsidRPr="00233BE1">
        <w:t xml:space="preserve">en el estudio. </w:t>
      </w:r>
      <w:r w:rsidR="009503F0" w:rsidRPr="00233BE1">
        <w:t>Las funciones de vulnerabilidad se deberán realizar con base en las características físicas de los sistemas expuestos, según la intensidad del fenómeno</w:t>
      </w:r>
      <w:r w:rsidR="007A2350" w:rsidRPr="00233BE1">
        <w:t xml:space="preserve">; la cual estará </w:t>
      </w:r>
      <w:r w:rsidR="00856073" w:rsidRPr="00233BE1">
        <w:t>definida por el porcentaje de la pérdida de capacidad de carga del subsuelo.</w:t>
      </w:r>
    </w:p>
    <w:p w:rsidR="009503F0" w:rsidRDefault="009503F0" w:rsidP="009503F0">
      <w:pPr>
        <w:widowControl w:val="0"/>
      </w:pPr>
      <w:r>
        <w:t xml:space="preserve">Se deberán </w:t>
      </w:r>
      <w:r w:rsidR="00586A2E">
        <w:t>incluir</w:t>
      </w:r>
      <w:r>
        <w:t xml:space="preserve"> mapas de vulnerabilidad por cada tipo de sistema expuesto, fundamentados con funciones de vulnerabilidad según la tipología del sistema expuesto y las intensidades </w:t>
      </w:r>
      <w:r w:rsidR="00856073" w:rsidRPr="00233BE1">
        <w:t xml:space="preserve">(porcentaje de la pérdida de capacidad de carga del subsuelo) </w:t>
      </w:r>
      <w:r>
        <w:t>que se determinen con el mapa de peligro.</w:t>
      </w:r>
    </w:p>
    <w:p w:rsidR="009503F0" w:rsidRDefault="009503F0" w:rsidP="009503F0">
      <w:pPr>
        <w:widowControl w:val="0"/>
      </w:pPr>
      <w:r>
        <w:t>Todos los mapas y análisis de vulnerabilidad que se entreguen deberán estar acompañados de sus respectivos informes, memorias de cálculo, funciones de vulnerabilidad y bases de datos que incluyan los catálogos de funciones de vulnerabilidad en formatos que sean compatibles con el ANR.</w:t>
      </w:r>
    </w:p>
    <w:p w:rsidR="001C7D5B" w:rsidRDefault="001C7D5B" w:rsidP="009503F0">
      <w:pPr>
        <w:widowControl w:val="0"/>
      </w:pPr>
    </w:p>
    <w:p w:rsidR="00766961" w:rsidRDefault="00766961" w:rsidP="001C7D5B">
      <w:pPr>
        <w:pStyle w:val="Ttulo3"/>
      </w:pPr>
      <w:bookmarkStart w:id="139" w:name="_Toc403738038"/>
      <w:r>
        <w:t>Riesgo</w:t>
      </w:r>
      <w:bookmarkEnd w:id="139"/>
    </w:p>
    <w:p w:rsidR="00486525" w:rsidRPr="00233BE1" w:rsidRDefault="00486525" w:rsidP="00486525">
      <w:pPr>
        <w:widowControl w:val="0"/>
      </w:pPr>
      <w:bookmarkStart w:id="140" w:name="_Toc388377608"/>
      <w:r w:rsidRPr="00233BE1">
        <w:t xml:space="preserve">Se deberá </w:t>
      </w:r>
      <w:r w:rsidR="00586A2E">
        <w:t>incluir</w:t>
      </w:r>
      <w:r w:rsidRPr="00233BE1">
        <w:t xml:space="preserve"> un mapa de riesgo por cada sistema expuesto que se analice, indicando los costos del daño esperado en la infraestructura básica debido a la licuación de suelos, así como la memoria de cálculo para los periodos de retorno </w:t>
      </w:r>
      <w:r w:rsidR="005F6DED">
        <w:t>considerados en el estudio</w:t>
      </w:r>
      <w:r w:rsidRPr="00233BE1">
        <w:t>.</w:t>
      </w:r>
    </w:p>
    <w:p w:rsidR="00E674B7" w:rsidRDefault="00E674B7" w:rsidP="00E674B7">
      <w:pPr>
        <w:widowControl w:val="0"/>
      </w:pPr>
      <w:r>
        <w:t xml:space="preserve">Se podrá usar cualquier metodología que cumpla con lo establecido en diferentes publicaciones técnicas. Así como las </w:t>
      </w:r>
      <w:r w:rsidRPr="007823C2">
        <w:t>metodología</w:t>
      </w:r>
      <w:r>
        <w:t>s que cumplan con lo descrito en esta guía de contenido mínimo.</w:t>
      </w:r>
    </w:p>
    <w:p w:rsidR="00E674B7" w:rsidRDefault="00E674B7" w:rsidP="00C41B55">
      <w:pPr>
        <w:widowControl w:val="0"/>
      </w:pPr>
    </w:p>
    <w:p w:rsidR="00C41B55" w:rsidRDefault="00C41B55" w:rsidP="00C41B55">
      <w:pPr>
        <w:widowControl w:val="0"/>
      </w:pPr>
      <w:r>
        <w:t>Para fines de la planeación del territorio y el desarrollo urbano los mapas deberán ser elaborados con escalas de 1</w:t>
      </w:r>
      <w:r w:rsidRPr="0007310A">
        <w:t>:</w:t>
      </w:r>
      <w:r>
        <w:t>5</w:t>
      </w:r>
      <w:r w:rsidRPr="0007310A">
        <w:t xml:space="preserve">,000 </w:t>
      </w:r>
      <w:r>
        <w:t>a 1:10,000.</w:t>
      </w:r>
    </w:p>
    <w:p w:rsidR="00DF5518" w:rsidRDefault="00DF5518" w:rsidP="002A06E8"/>
    <w:p w:rsidR="007949D5" w:rsidRDefault="007949D5" w:rsidP="00F42C43">
      <w:pPr>
        <w:pStyle w:val="Ttulo2"/>
        <w:jc w:val="center"/>
      </w:pPr>
      <w:bookmarkStart w:id="141" w:name="_Toc403738039"/>
      <w:r w:rsidRPr="00FD369F">
        <w:t>KARSTIFICACIÓN</w:t>
      </w:r>
      <w:bookmarkEnd w:id="140"/>
      <w:bookmarkEnd w:id="141"/>
    </w:p>
    <w:p w:rsidR="00D0784F" w:rsidRPr="00D0784F" w:rsidRDefault="00D0784F" w:rsidP="00D0784F">
      <w:pPr>
        <w:rPr>
          <w:lang w:val="es-ES"/>
        </w:rPr>
      </w:pPr>
      <w:r>
        <w:rPr>
          <w:lang w:val="es-ES"/>
        </w:rPr>
        <w:t>En la evaluación del riesgo por karst se analiza la intensidad con la que se ha desarrollado este fenómeno</w:t>
      </w:r>
      <w:r w:rsidR="0075083A">
        <w:rPr>
          <w:lang w:val="es-ES"/>
        </w:rPr>
        <w:t xml:space="preserve"> en la región, para con ello </w:t>
      </w:r>
      <w:r w:rsidR="005B184C">
        <w:rPr>
          <w:lang w:val="es-ES"/>
        </w:rPr>
        <w:t>construir los posibles escenarios de peligro.</w:t>
      </w:r>
    </w:p>
    <w:p w:rsidR="00A47D25" w:rsidRPr="0048120A" w:rsidRDefault="00DE3E38" w:rsidP="001C7D5B">
      <w:pPr>
        <w:pStyle w:val="Ttulo3"/>
      </w:pPr>
      <w:bookmarkStart w:id="142" w:name="_Toc403738040"/>
      <w:bookmarkStart w:id="143" w:name="_Toc219547014"/>
      <w:r w:rsidRPr="0048120A">
        <w:t>Peligro</w:t>
      </w:r>
      <w:bookmarkEnd w:id="142"/>
    </w:p>
    <w:bookmarkEnd w:id="143"/>
    <w:p w:rsidR="00DE3E38" w:rsidRPr="0048120A" w:rsidRDefault="00DE3E38" w:rsidP="002A06E8">
      <w:pPr>
        <w:rPr>
          <w:lang w:val="es-ES"/>
        </w:rPr>
      </w:pPr>
      <w:r w:rsidRPr="0048120A">
        <w:rPr>
          <w:lang w:val="es-ES"/>
        </w:rPr>
        <w:t>En relación con el fenómeno de karst, el CENAPRED carece de una metodología para elaborar atlas de peligros. La evaluación del peligro kárstico deberá realizarse considerando los siguientes factores:</w:t>
      </w:r>
    </w:p>
    <w:p w:rsidR="00DE3E38" w:rsidRPr="0048120A" w:rsidRDefault="00DE3E38" w:rsidP="002A06E8">
      <w:pPr>
        <w:rPr>
          <w:lang w:val="es-ES"/>
        </w:rPr>
      </w:pPr>
      <w:r w:rsidRPr="0048120A">
        <w:rPr>
          <w:lang w:val="es-ES"/>
        </w:rPr>
        <w:t>a.</w:t>
      </w:r>
      <w:r w:rsidRPr="0048120A">
        <w:rPr>
          <w:lang w:val="es-ES"/>
        </w:rPr>
        <w:tab/>
        <w:t xml:space="preserve">Factor litológico: Los procesos de karstificación, son susceptibles de producirse en lo que se conoce como rocas solubles. Sin embargo, rocas que aparentemente son insolubles se convierten en solubles con el paso del tiempo, como es el caso de las cuarcitas. </w:t>
      </w:r>
    </w:p>
    <w:p w:rsidR="00DE3E38" w:rsidRPr="0048120A" w:rsidRDefault="00DE3E38" w:rsidP="002A06E8">
      <w:pPr>
        <w:rPr>
          <w:lang w:val="es-ES"/>
        </w:rPr>
      </w:pPr>
      <w:r w:rsidRPr="0048120A">
        <w:rPr>
          <w:lang w:val="es-ES"/>
        </w:rPr>
        <w:t>b.</w:t>
      </w:r>
      <w:r w:rsidRPr="0048120A">
        <w:rPr>
          <w:lang w:val="es-ES"/>
        </w:rPr>
        <w:tab/>
        <w:t xml:space="preserve">Factor estructural: La tectónica es la que genera las familias de fallas y de diaclasas que se observan en los macizos kársticos. Los procesos de tensión y descompresión producen fracturas en las rocas, que luego serán aprovechadas por las aguas superficiales para introducirse en el subsuelo. </w:t>
      </w:r>
    </w:p>
    <w:p w:rsidR="00DE3E38" w:rsidRPr="0048120A" w:rsidRDefault="00DE3E38" w:rsidP="002A06E8">
      <w:pPr>
        <w:rPr>
          <w:lang w:val="es-ES"/>
        </w:rPr>
      </w:pPr>
      <w:r w:rsidRPr="0048120A">
        <w:rPr>
          <w:lang w:val="es-ES"/>
        </w:rPr>
        <w:t>c.</w:t>
      </w:r>
      <w:r w:rsidRPr="0048120A">
        <w:rPr>
          <w:lang w:val="es-ES"/>
        </w:rPr>
        <w:tab/>
        <w:t>Factor hidrológico: Las regiones kársticas presentan un potencial para la contaminación de acuíferos especialmente grande, debido a que el sistema de drenaje subterráneo no presenta sistemas naturales de filtración y la mayoría de las formas del relieve funcionan como puntos de absorción del agua y los contaminantes, y a que el flujo es sumamente rápido, tanto el flujo difuso por fracturas como el flujo masivo por conductos.</w:t>
      </w:r>
    </w:p>
    <w:p w:rsidR="00DE3E38" w:rsidRPr="0048120A" w:rsidRDefault="00DE3E38" w:rsidP="002A06E8">
      <w:pPr>
        <w:rPr>
          <w:lang w:val="es-ES"/>
        </w:rPr>
      </w:pPr>
      <w:r w:rsidRPr="0048120A">
        <w:rPr>
          <w:lang w:val="es-ES"/>
        </w:rPr>
        <w:t>d.</w:t>
      </w:r>
      <w:r w:rsidRPr="0048120A">
        <w:rPr>
          <w:lang w:val="es-ES"/>
        </w:rPr>
        <w:tab/>
        <w:t>Factor climático: Un rasgo fundamental en la disolución de los carbonatos, es la disponibilidad de agua, contenido de anhídrido carbónico (CO2) y temperatura. Condiciones influenciadas por el clima, debido a la cuantía de las precipitaciones y a la temperatura, que puede incrementar el poder de disolución del agua.</w:t>
      </w:r>
    </w:p>
    <w:p w:rsidR="00DE3E38" w:rsidRPr="0048120A" w:rsidRDefault="00DE3E38" w:rsidP="002A06E8">
      <w:pPr>
        <w:rPr>
          <w:lang w:val="es-ES"/>
        </w:rPr>
      </w:pPr>
      <w:r w:rsidRPr="0048120A">
        <w:rPr>
          <w:lang w:val="es-ES"/>
        </w:rPr>
        <w:t>e.</w:t>
      </w:r>
      <w:r w:rsidRPr="0048120A">
        <w:rPr>
          <w:lang w:val="es-ES"/>
        </w:rPr>
        <w:tab/>
        <w:t>Factor temporal: La primera fase de karstogénesis es la generación, desde las zonas de absorción, de una red incipiente de drenaje a través de microfracturas. Progresivamente, algunas de las microfracturas conseguirán conectar con las zonas de surgencia, favoreciendo a través de ellas el flujo del agua, y sufriendo un notable ensanchamiento. A partir de aquí la formación de cavidades ya es relativamente rápida.</w:t>
      </w:r>
    </w:p>
    <w:p w:rsidR="00DE3E38" w:rsidRPr="0048120A" w:rsidRDefault="00DE3E38" w:rsidP="002A06E8">
      <w:pPr>
        <w:rPr>
          <w:lang w:val="es-ES"/>
        </w:rPr>
      </w:pPr>
      <w:bookmarkStart w:id="144" w:name="_Toc219547015"/>
    </w:p>
    <w:bookmarkEnd w:id="144"/>
    <w:p w:rsidR="00DE3E38" w:rsidRPr="0048120A" w:rsidRDefault="00DE3E38" w:rsidP="002A06E8">
      <w:pPr>
        <w:rPr>
          <w:lang w:val="es-ES"/>
        </w:rPr>
      </w:pPr>
      <w:r w:rsidRPr="0048120A">
        <w:rPr>
          <w:lang w:val="es-ES"/>
        </w:rPr>
        <w:t xml:space="preserve">La identificación del peligro por karst deberá realizarse a partir de la integración y el análisis de la siguiente información </w:t>
      </w:r>
    </w:p>
    <w:p w:rsidR="00DE3E38" w:rsidRPr="0048120A" w:rsidRDefault="00DE3E38" w:rsidP="002A06E8">
      <w:pPr>
        <w:rPr>
          <w:lang w:val="es-ES"/>
        </w:rPr>
      </w:pPr>
      <w:r w:rsidRPr="0048120A">
        <w:rPr>
          <w:lang w:val="es-ES"/>
        </w:rPr>
        <w:t>a.</w:t>
      </w:r>
      <w:r w:rsidRPr="0048120A">
        <w:rPr>
          <w:lang w:val="es-ES"/>
        </w:rPr>
        <w:tab/>
        <w:t>Mapa topográfico (escala 1: 10,000 mínima).</w:t>
      </w:r>
    </w:p>
    <w:p w:rsidR="00DE3E38" w:rsidRPr="0048120A" w:rsidRDefault="00DE3E38" w:rsidP="002A06E8">
      <w:pPr>
        <w:rPr>
          <w:lang w:val="es-ES"/>
        </w:rPr>
      </w:pPr>
      <w:r w:rsidRPr="0048120A">
        <w:rPr>
          <w:lang w:val="es-ES"/>
        </w:rPr>
        <w:t>b.</w:t>
      </w:r>
      <w:r w:rsidRPr="0048120A">
        <w:rPr>
          <w:lang w:val="es-ES"/>
        </w:rPr>
        <w:tab/>
        <w:t>Mapa geológico (escala 1: 10,000 mínima).</w:t>
      </w:r>
    </w:p>
    <w:p w:rsidR="00DE3E38" w:rsidRPr="0048120A" w:rsidRDefault="00DE3E38" w:rsidP="002A06E8">
      <w:pPr>
        <w:rPr>
          <w:lang w:val="es-ES"/>
        </w:rPr>
      </w:pPr>
      <w:r w:rsidRPr="0048120A">
        <w:rPr>
          <w:lang w:val="es-ES"/>
        </w:rPr>
        <w:t>c.</w:t>
      </w:r>
      <w:r w:rsidRPr="0048120A">
        <w:rPr>
          <w:lang w:val="es-ES"/>
        </w:rPr>
        <w:tab/>
        <w:t>Mapas de Karst de la República Mexicana (Espinasa-Pereña, 1991, 2007)</w:t>
      </w:r>
    </w:p>
    <w:p w:rsidR="00DE3E38" w:rsidRPr="0048120A" w:rsidRDefault="00DE3E38" w:rsidP="002A06E8">
      <w:pPr>
        <w:rPr>
          <w:lang w:val="es-ES"/>
        </w:rPr>
      </w:pPr>
      <w:r w:rsidRPr="0048120A">
        <w:rPr>
          <w:lang w:val="es-ES"/>
        </w:rPr>
        <w:t>d.</w:t>
      </w:r>
      <w:r w:rsidRPr="0048120A">
        <w:rPr>
          <w:lang w:val="es-ES"/>
        </w:rPr>
        <w:tab/>
        <w:t>Análisis del tipo de drenaje superficial, vertical y subterráneo.</w:t>
      </w:r>
    </w:p>
    <w:p w:rsidR="00DE3E38" w:rsidRPr="0048120A" w:rsidRDefault="00DE3E38" w:rsidP="002A06E8">
      <w:pPr>
        <w:rPr>
          <w:lang w:val="es-ES"/>
        </w:rPr>
      </w:pPr>
      <w:r w:rsidRPr="0048120A">
        <w:rPr>
          <w:lang w:val="es-ES"/>
        </w:rPr>
        <w:t>e.</w:t>
      </w:r>
      <w:r w:rsidRPr="0048120A">
        <w:rPr>
          <w:lang w:val="es-ES"/>
        </w:rPr>
        <w:tab/>
        <w:t>Valor de caudal circulante.</w:t>
      </w:r>
    </w:p>
    <w:p w:rsidR="00DE3E38" w:rsidRPr="0048120A" w:rsidRDefault="00DE3E38" w:rsidP="002A06E8">
      <w:pPr>
        <w:rPr>
          <w:lang w:val="es-ES"/>
        </w:rPr>
      </w:pPr>
      <w:r w:rsidRPr="0048120A">
        <w:rPr>
          <w:lang w:val="es-ES"/>
        </w:rPr>
        <w:t>f</w:t>
      </w:r>
      <w:r w:rsidRPr="0048120A">
        <w:rPr>
          <w:lang w:val="es-ES"/>
        </w:rPr>
        <w:tab/>
        <w:t>Identificación y georreferenciación de formas del relieve de tipo kárstico.</w:t>
      </w:r>
    </w:p>
    <w:p w:rsidR="00DE3E38" w:rsidRPr="0048120A" w:rsidRDefault="00DE3E38" w:rsidP="002A06E8">
      <w:pPr>
        <w:rPr>
          <w:lang w:val="es-ES"/>
        </w:rPr>
      </w:pPr>
      <w:r w:rsidRPr="0048120A">
        <w:rPr>
          <w:lang w:val="es-ES"/>
        </w:rPr>
        <w:t>g.</w:t>
      </w:r>
      <w:r w:rsidRPr="0048120A">
        <w:rPr>
          <w:lang w:val="es-ES"/>
        </w:rPr>
        <w:tab/>
        <w:t>Mapa geomorfológico y de densidad de lineamientos (Escala 1: 10,000 mínima).</w:t>
      </w:r>
    </w:p>
    <w:p w:rsidR="00DE3E38" w:rsidRPr="0048120A" w:rsidRDefault="00DE3E38" w:rsidP="002A06E8">
      <w:pPr>
        <w:rPr>
          <w:lang w:val="es-ES"/>
        </w:rPr>
      </w:pPr>
      <w:r w:rsidRPr="0048120A">
        <w:rPr>
          <w:lang w:val="es-ES"/>
        </w:rPr>
        <w:t>h.</w:t>
      </w:r>
      <w:r w:rsidRPr="0048120A">
        <w:rPr>
          <w:lang w:val="es-ES"/>
        </w:rPr>
        <w:tab/>
        <w:t>Aplicación de métodos geofísicos (eléctricos, gravimétricos, sísmico, radar de penetración).</w:t>
      </w:r>
    </w:p>
    <w:p w:rsidR="00DE3E38" w:rsidRPr="0048120A" w:rsidRDefault="00DE3E38" w:rsidP="002A06E8">
      <w:pPr>
        <w:rPr>
          <w:lang w:val="es-ES"/>
        </w:rPr>
      </w:pPr>
      <w:r w:rsidRPr="0048120A">
        <w:rPr>
          <w:lang w:val="es-ES"/>
        </w:rPr>
        <w:t>i.</w:t>
      </w:r>
      <w:r w:rsidRPr="0048120A">
        <w:rPr>
          <w:lang w:val="es-ES"/>
        </w:rPr>
        <w:tab/>
        <w:t>Geoquímica de aguas.</w:t>
      </w:r>
    </w:p>
    <w:p w:rsidR="00DE3E38" w:rsidRPr="0048120A" w:rsidRDefault="00DE3E38" w:rsidP="002A06E8">
      <w:pPr>
        <w:rPr>
          <w:lang w:val="es-ES"/>
        </w:rPr>
      </w:pPr>
      <w:bookmarkStart w:id="145" w:name="_Toc219547016"/>
    </w:p>
    <w:bookmarkEnd w:id="145"/>
    <w:p w:rsidR="00DE3E38" w:rsidRPr="0048120A" w:rsidRDefault="00DE3E38" w:rsidP="002A06E8">
      <w:pPr>
        <w:rPr>
          <w:lang w:val="es-ES"/>
        </w:rPr>
      </w:pPr>
      <w:r w:rsidRPr="0048120A">
        <w:rPr>
          <w:lang w:val="es-ES"/>
        </w:rPr>
        <w:t>Deberán construirse escenarios de peligro de hundimiento por la presencia del proceso de karstificación así como la probabilidad de que ocurran.</w:t>
      </w:r>
    </w:p>
    <w:p w:rsidR="00DE3E38" w:rsidRPr="0048120A" w:rsidRDefault="00DE3E38" w:rsidP="002A06E8">
      <w:pPr>
        <w:rPr>
          <w:lang w:val="es-ES"/>
        </w:rPr>
      </w:pPr>
      <w:r w:rsidRPr="0048120A">
        <w:rPr>
          <w:lang w:val="es-ES"/>
        </w:rPr>
        <w:t>Además deberán elaborarse mapas de peligro por fenómeno kárstico, que identifiquen las zonas donde afectan los hundimientos con diferentes intensidades y periodos de retorno</w:t>
      </w:r>
      <w:r w:rsidR="00D52621" w:rsidRPr="0048120A">
        <w:rPr>
          <w:lang w:val="es-ES"/>
        </w:rPr>
        <w:t>.</w:t>
      </w:r>
    </w:p>
    <w:p w:rsidR="00DE3E38" w:rsidRPr="0048120A" w:rsidRDefault="00DE3E38" w:rsidP="002A06E8">
      <w:pPr>
        <w:rPr>
          <w:lang w:val="es-ES"/>
        </w:rPr>
      </w:pPr>
    </w:p>
    <w:p w:rsidR="00DE3E38" w:rsidRPr="0048120A" w:rsidRDefault="00DE3E38" w:rsidP="001C7D5B">
      <w:pPr>
        <w:pStyle w:val="Ttulo3"/>
      </w:pPr>
      <w:bookmarkStart w:id="146" w:name="_Toc403738041"/>
      <w:r w:rsidRPr="0048120A">
        <w:t>Vulnerabilidad</w:t>
      </w:r>
      <w:bookmarkEnd w:id="146"/>
    </w:p>
    <w:p w:rsidR="00233BE1" w:rsidRPr="00616817" w:rsidRDefault="00233BE1" w:rsidP="00233BE1">
      <w:pPr>
        <w:widowControl w:val="0"/>
      </w:pPr>
      <w:r w:rsidRPr="00616817">
        <w:t xml:space="preserve">Se deberán </w:t>
      </w:r>
      <w:r w:rsidR="00586A2E">
        <w:t>incluir</w:t>
      </w:r>
      <w:r w:rsidRPr="00616817">
        <w:t xml:space="preserve"> las funciones de vulnerabilidad consideradas en el estudio. Las funciones de vulnerabilidad se deberán realizar con base en las características físicas de los sistemas expuestos; según la intensidad del fenómeno, la cual estará definida por la velocidad y la magnitud del hundimiento.</w:t>
      </w:r>
    </w:p>
    <w:p w:rsidR="00233BE1" w:rsidRPr="00616817" w:rsidRDefault="00233BE1" w:rsidP="00233BE1">
      <w:r w:rsidRPr="00616817">
        <w:t xml:space="preserve">Se deberán </w:t>
      </w:r>
      <w:r w:rsidR="00586A2E">
        <w:t>incluir</w:t>
      </w:r>
      <w:r w:rsidRPr="00616817">
        <w:t xml:space="preserve"> mapas de vulnerabilidad por cada tipo de sistema expuesto, fundamentados con funciones de vulnerabilidad según la tipología del sistema expuesto y las intensidades que se determinen con el mapa de susceptibilidad.</w:t>
      </w:r>
    </w:p>
    <w:p w:rsidR="00233BE1" w:rsidRPr="00616817" w:rsidRDefault="00233BE1" w:rsidP="00233BE1">
      <w:r w:rsidRPr="00616817">
        <w:t>Todos los mapas y análisis de vulnerabilidad que se entreguen deberán estar acompañados de sus respectivos informes, memorias de cálculo, funciones de vulnerabilidad y bases de datos</w:t>
      </w:r>
      <w:r>
        <w:t>,</w:t>
      </w:r>
      <w:r w:rsidRPr="00616817">
        <w:t xml:space="preserve"> que incluyan los catálogos de funciones de vulnerabilidad</w:t>
      </w:r>
      <w:r>
        <w:t>,</w:t>
      </w:r>
      <w:r w:rsidRPr="00616817">
        <w:t xml:space="preserve"> en formatos que sean compatibles con el ANR.</w:t>
      </w:r>
    </w:p>
    <w:p w:rsidR="00233BE1" w:rsidRPr="00233BE1" w:rsidRDefault="00233BE1" w:rsidP="002A06E8">
      <w:pPr>
        <w:rPr>
          <w:color w:val="984806" w:themeColor="accent6" w:themeShade="80"/>
        </w:rPr>
      </w:pPr>
    </w:p>
    <w:p w:rsidR="00DE3E38" w:rsidRPr="0048120A" w:rsidRDefault="00DE3E38" w:rsidP="001C7D5B">
      <w:pPr>
        <w:pStyle w:val="Ttulo3"/>
      </w:pPr>
      <w:bookmarkStart w:id="147" w:name="_Toc403738042"/>
      <w:r w:rsidRPr="0048120A">
        <w:t>Riesgo</w:t>
      </w:r>
      <w:bookmarkEnd w:id="147"/>
    </w:p>
    <w:p w:rsidR="00DE3E38" w:rsidRPr="0048120A" w:rsidRDefault="00DE3E38" w:rsidP="002A06E8">
      <w:pPr>
        <w:rPr>
          <w:lang w:val="es-ES"/>
        </w:rPr>
      </w:pPr>
      <w:r w:rsidRPr="0048120A">
        <w:rPr>
          <w:lang w:val="es-ES"/>
        </w:rPr>
        <w:t xml:space="preserve">Se deberá </w:t>
      </w:r>
      <w:r w:rsidR="00586A2E">
        <w:rPr>
          <w:lang w:val="es-ES"/>
        </w:rPr>
        <w:t>incluir</w:t>
      </w:r>
      <w:r w:rsidRPr="0048120A">
        <w:rPr>
          <w:lang w:val="es-ES"/>
        </w:rPr>
        <w:t xml:space="preserve"> un mapa </w:t>
      </w:r>
      <w:r w:rsidR="00FE6AC5">
        <w:rPr>
          <w:lang w:val="es-ES"/>
        </w:rPr>
        <w:t>de susceptibilidad de daño, indic</w:t>
      </w:r>
      <w:r w:rsidR="00233BE1">
        <w:rPr>
          <w:lang w:val="es-ES"/>
        </w:rPr>
        <w:t xml:space="preserve">ándose </w:t>
      </w:r>
      <w:r w:rsidR="00FE6AC5">
        <w:rPr>
          <w:lang w:val="es-ES"/>
        </w:rPr>
        <w:t xml:space="preserve">el costo esperado del daño </w:t>
      </w:r>
      <w:r w:rsidRPr="0048120A">
        <w:rPr>
          <w:lang w:val="es-ES"/>
        </w:rPr>
        <w:t>debido al fenómeno kárstico.</w:t>
      </w:r>
    </w:p>
    <w:p w:rsidR="00DE3E38" w:rsidRPr="0048120A" w:rsidRDefault="00DE3E38" w:rsidP="002A06E8">
      <w:pPr>
        <w:rPr>
          <w:lang w:val="es-ES"/>
        </w:rPr>
      </w:pPr>
      <w:r w:rsidRPr="0048120A">
        <w:rPr>
          <w:lang w:val="es-ES"/>
        </w:rPr>
        <w:t xml:space="preserve">Asimismo, se deberá </w:t>
      </w:r>
      <w:r w:rsidR="00586A2E">
        <w:rPr>
          <w:lang w:val="es-ES"/>
        </w:rPr>
        <w:t>incluir</w:t>
      </w:r>
      <w:r w:rsidRPr="0048120A">
        <w:rPr>
          <w:lang w:val="es-ES"/>
        </w:rPr>
        <w:t xml:space="preserve"> la memoria de cálculo de la pérdida esperada de la zona de estudio.</w:t>
      </w:r>
    </w:p>
    <w:p w:rsidR="00EE2CE0" w:rsidRDefault="00EE2CE0" w:rsidP="005A053A">
      <w:pPr>
        <w:ind w:firstLine="0"/>
        <w:rPr>
          <w:b/>
          <w:szCs w:val="22"/>
        </w:rPr>
      </w:pPr>
    </w:p>
    <w:p w:rsidR="00881D52" w:rsidRPr="001468C6" w:rsidRDefault="00881D52" w:rsidP="00950128">
      <w:pPr>
        <w:pStyle w:val="Ttulo2"/>
        <w:jc w:val="center"/>
      </w:pPr>
      <w:bookmarkStart w:id="148" w:name="_Toc403738043"/>
      <w:r w:rsidRPr="001468C6">
        <w:t>s</w:t>
      </w:r>
      <w:r w:rsidR="00B91040" w:rsidRPr="001468C6">
        <w:t>I</w:t>
      </w:r>
      <w:r w:rsidRPr="001468C6">
        <w:t>sm</w:t>
      </w:r>
      <w:r w:rsidR="00E72493" w:rsidRPr="001468C6">
        <w:t>o</w:t>
      </w:r>
      <w:bookmarkEnd w:id="148"/>
    </w:p>
    <w:p w:rsidR="00211A6E" w:rsidRPr="001468C6" w:rsidRDefault="000E453F" w:rsidP="00211A6E">
      <w:bookmarkStart w:id="149" w:name="_Toc388377624"/>
      <w:r w:rsidRPr="001468C6">
        <w:t xml:space="preserve">Para </w:t>
      </w:r>
      <w:r w:rsidR="00457A2C" w:rsidRPr="001468C6">
        <w:t>la evaluación del riesgo sísmico e</w:t>
      </w:r>
      <w:r w:rsidRPr="001468C6">
        <w:t>s necesario</w:t>
      </w:r>
      <w:r w:rsidR="00457A2C" w:rsidRPr="001468C6">
        <w:t xml:space="preserve"> realiza</w:t>
      </w:r>
      <w:r w:rsidRPr="001468C6">
        <w:t>r</w:t>
      </w:r>
      <w:r w:rsidR="00457A2C" w:rsidRPr="001468C6">
        <w:t xml:space="preserve"> el análisis de </w:t>
      </w:r>
      <w:r w:rsidRPr="001468C6">
        <w:t xml:space="preserve">la distribución de </w:t>
      </w:r>
      <w:r w:rsidR="00457A2C" w:rsidRPr="001468C6">
        <w:t>aceleraciones máximas a las que un lugar específico podrá estar expuesto</w:t>
      </w:r>
      <w:r w:rsidR="004575F6">
        <w:t>,</w:t>
      </w:r>
      <w:r w:rsidR="00457A2C" w:rsidRPr="001468C6">
        <w:t xml:space="preserve"> </w:t>
      </w:r>
      <w:r w:rsidRPr="001468C6">
        <w:t xml:space="preserve">considerando </w:t>
      </w:r>
      <w:r w:rsidR="004575F6">
        <w:t xml:space="preserve">la </w:t>
      </w:r>
      <w:r w:rsidRPr="001468C6">
        <w:t xml:space="preserve">ubicación en relación con </w:t>
      </w:r>
      <w:r w:rsidR="00457A2C" w:rsidRPr="001468C6">
        <w:t>zonas sísmicamente activas</w:t>
      </w:r>
      <w:r w:rsidRPr="001468C6">
        <w:t xml:space="preserve"> y diferentes periodos de retorno</w:t>
      </w:r>
      <w:r w:rsidR="00457A2C" w:rsidRPr="001468C6">
        <w:t xml:space="preserve">. </w:t>
      </w:r>
      <w:r w:rsidRPr="001468C6">
        <w:t>Lo anterior c</w:t>
      </w:r>
      <w:r w:rsidR="00457A2C" w:rsidRPr="001468C6">
        <w:t xml:space="preserve">on el fin de identificar </w:t>
      </w:r>
      <w:r w:rsidRPr="001468C6">
        <w:t xml:space="preserve">y evaluar </w:t>
      </w:r>
      <w:r w:rsidR="00457A2C" w:rsidRPr="001468C6">
        <w:t>las zonas donde pudiera haber daños en la vivienda y en la</w:t>
      </w:r>
      <w:r w:rsidRPr="001468C6">
        <w:t xml:space="preserve"> infraestructura estratégica.</w:t>
      </w:r>
    </w:p>
    <w:p w:rsidR="00411ED2" w:rsidRPr="001468C6" w:rsidRDefault="00411ED2" w:rsidP="001C7D5B">
      <w:pPr>
        <w:pStyle w:val="Ttulo3"/>
      </w:pPr>
      <w:bookmarkStart w:id="150" w:name="_Toc403738044"/>
      <w:r w:rsidRPr="001468C6">
        <w:t>Peligro</w:t>
      </w:r>
      <w:bookmarkEnd w:id="150"/>
    </w:p>
    <w:p w:rsidR="00211A6E" w:rsidRPr="001468C6" w:rsidRDefault="00211A6E" w:rsidP="00211A6E">
      <w:r w:rsidRPr="001468C6">
        <w:t xml:space="preserve">Se deberá </w:t>
      </w:r>
      <w:r w:rsidR="00586A2E" w:rsidRPr="001468C6">
        <w:t>incluir</w:t>
      </w:r>
      <w:r w:rsidRPr="001468C6">
        <w:t xml:space="preserve"> un mapa de localizaciones </w:t>
      </w:r>
      <w:r w:rsidR="00C063E6" w:rsidRPr="003F532A">
        <w:t xml:space="preserve">epicentrales e </w:t>
      </w:r>
      <w:r w:rsidRPr="003F532A">
        <w:t xml:space="preserve">hipocentrales de sismos ocurridos en la zona </w:t>
      </w:r>
      <w:r w:rsidR="008A695D" w:rsidRPr="003F532A">
        <w:t xml:space="preserve">en </w:t>
      </w:r>
      <w:r w:rsidRPr="003F532A">
        <w:t>estudio</w:t>
      </w:r>
      <w:r w:rsidR="008A695D" w:rsidRPr="003F532A">
        <w:t>,</w:t>
      </w:r>
      <w:r w:rsidRPr="003F532A">
        <w:t xml:space="preserve"> considerando la información histórica hasta la fecha. Con el fin de detectar peligros concatenados con la </w:t>
      </w:r>
      <w:r w:rsidR="00C063E6" w:rsidRPr="003F532A">
        <w:t>sismicidad</w:t>
      </w:r>
      <w:r w:rsidR="004575F6" w:rsidRPr="003F532A">
        <w:t xml:space="preserve"> </w:t>
      </w:r>
      <w:r w:rsidRPr="003F532A">
        <w:t xml:space="preserve">local se deberá </w:t>
      </w:r>
      <w:r w:rsidR="00586A2E" w:rsidRPr="003F532A">
        <w:t>incluir</w:t>
      </w:r>
      <w:r w:rsidR="000E453F" w:rsidRPr="003F532A">
        <w:t>, además,</w:t>
      </w:r>
      <w:r w:rsidRPr="003F532A">
        <w:t xml:space="preserve"> </w:t>
      </w:r>
      <w:r w:rsidR="00C063E6" w:rsidRPr="003F532A">
        <w:t xml:space="preserve">mapas geomorfolígicos </w:t>
      </w:r>
      <w:r w:rsidRPr="003F532A">
        <w:t>de</w:t>
      </w:r>
      <w:r w:rsidR="00C063E6" w:rsidRPr="003F532A">
        <w:t xml:space="preserve">stacando </w:t>
      </w:r>
      <w:r w:rsidRPr="003F532A">
        <w:t xml:space="preserve"> la</w:t>
      </w:r>
      <w:ins w:id="151" w:author="CENAPRED Proyecto 20" w:date="2014-11-13T11:28:00Z">
        <w:r w:rsidR="00C063E6" w:rsidRPr="003F532A">
          <w:t xml:space="preserve"> </w:t>
        </w:r>
      </w:ins>
      <w:r w:rsidRPr="003F532A">
        <w:t xml:space="preserve"> </w:t>
      </w:r>
      <w:r w:rsidR="00C063E6" w:rsidRPr="003F532A">
        <w:t>topograf</w:t>
      </w:r>
      <w:r w:rsidR="003F532A">
        <w:t xml:space="preserve">ía y la geología, </w:t>
      </w:r>
      <w:r w:rsidR="00C063E6" w:rsidRPr="003F532A">
        <w:t xml:space="preserve">para el caso de </w:t>
      </w:r>
      <w:r w:rsidR="003F532A">
        <w:t xml:space="preserve">la hipsometría, patrón de drenaje,  densidad de drenaje, densidad de profundidad,  </w:t>
      </w:r>
      <w:r w:rsidR="00C063E6" w:rsidRPr="003F532A">
        <w:t xml:space="preserve">pendientes, </w:t>
      </w:r>
      <w:r w:rsidR="003F532A">
        <w:t xml:space="preserve"> densidad de fracturamiento y </w:t>
      </w:r>
      <w:r w:rsidR="00B80444">
        <w:t xml:space="preserve">finalmente el mapa </w:t>
      </w:r>
      <w:r w:rsidR="003F532A">
        <w:t xml:space="preserve">morfológico </w:t>
      </w:r>
      <w:r w:rsidR="003F532A" w:rsidRPr="003F532A">
        <w:t xml:space="preserve"> </w:t>
      </w:r>
      <w:r w:rsidRPr="003F532A">
        <w:t>y los lineamientos geohid</w:t>
      </w:r>
      <w:r w:rsidR="00E05704" w:rsidRPr="003F532A">
        <w:t>rológicos de la zona en estudio</w:t>
      </w:r>
      <w:r w:rsidR="00B80444">
        <w:t>.</w:t>
      </w:r>
      <w:r w:rsidRPr="001468C6">
        <w:t>.</w:t>
      </w:r>
    </w:p>
    <w:p w:rsidR="00A27E82" w:rsidRPr="001468C6" w:rsidRDefault="00A27E82" w:rsidP="00211A6E"/>
    <w:p w:rsidR="00211A6E" w:rsidRPr="001468C6" w:rsidRDefault="00211A6E" w:rsidP="00211A6E">
      <w:r w:rsidRPr="001468C6">
        <w:t xml:space="preserve">Se podrá </w:t>
      </w:r>
      <w:r w:rsidR="00586A2E" w:rsidRPr="001468C6">
        <w:t>incluir</w:t>
      </w:r>
      <w:r w:rsidRPr="001468C6">
        <w:t xml:space="preserve"> </w:t>
      </w:r>
      <w:r w:rsidR="00A27E82" w:rsidRPr="001468C6">
        <w:t xml:space="preserve">un </w:t>
      </w:r>
      <w:r w:rsidRPr="001468C6">
        <w:t xml:space="preserve">mapa de intensidades (Escala de Mercalli Modificada) </w:t>
      </w:r>
      <w:r w:rsidR="00A27E82" w:rsidRPr="001468C6">
        <w:t xml:space="preserve">para cada uno de los sismos que hayan producido daños.  </w:t>
      </w:r>
    </w:p>
    <w:p w:rsidR="00445580" w:rsidRPr="001468C6" w:rsidRDefault="00211A6E" w:rsidP="00445580">
      <w:r w:rsidRPr="001468C6">
        <w:t xml:space="preserve">Se deberá </w:t>
      </w:r>
      <w:r w:rsidR="00586A2E" w:rsidRPr="001468C6">
        <w:t>incluir</w:t>
      </w:r>
      <w:r w:rsidRPr="001468C6">
        <w:t xml:space="preserve"> un mapa de peligro sísmico para periodos de retorno de 50, 100, 250, 500 y 1000 años. Se </w:t>
      </w:r>
      <w:r w:rsidR="00586A2E" w:rsidRPr="001468C6">
        <w:t>incluir</w:t>
      </w:r>
      <w:r w:rsidRPr="001468C6">
        <w:t>án los productos utilizados para el cálculo del peligro sísmico</w:t>
      </w:r>
      <w:r w:rsidR="00A27E82" w:rsidRPr="001468C6">
        <w:t>,</w:t>
      </w:r>
      <w:r w:rsidRPr="001468C6">
        <w:t xml:space="preserve"> </w:t>
      </w:r>
      <w:r w:rsidR="003C162D" w:rsidRPr="001468C6">
        <w:t>u</w:t>
      </w:r>
      <w:r w:rsidRPr="001468C6">
        <w:t>na explicación clara del método utilizado</w:t>
      </w:r>
      <w:r w:rsidR="00E05704" w:rsidRPr="001468C6">
        <w:t>,</w:t>
      </w:r>
      <w:r w:rsidRPr="001468C6">
        <w:t xml:space="preserve"> así como la memoria de cálculo de los estudios probabilísticos para determinar la aceleración máxima esperada.</w:t>
      </w:r>
      <w:r w:rsidR="00445580" w:rsidRPr="001468C6">
        <w:t xml:space="preserve"> Los mapas de peligro sísmico corresponden a mapas de aceleraciones máximas esperadas en la masa estructural de los sistemas expuestos; considerando los periodos fundamentales de las estructuras de 0.0 (aceleraciones del terreno), 0.5, 1.0 y 1.5 segundos.</w:t>
      </w:r>
    </w:p>
    <w:p w:rsidR="00211A6E" w:rsidRPr="001468C6" w:rsidRDefault="00211A6E" w:rsidP="00211A6E"/>
    <w:p w:rsidR="00211A6E" w:rsidRPr="001468C6" w:rsidRDefault="00211A6E" w:rsidP="00211A6E">
      <w:r w:rsidRPr="001468C6">
        <w:t xml:space="preserve">Se deberá </w:t>
      </w:r>
      <w:r w:rsidR="00586A2E" w:rsidRPr="001468C6">
        <w:t>incluir</w:t>
      </w:r>
      <w:r w:rsidRPr="001468C6">
        <w:t xml:space="preserve"> un mapa de microzonificación </w:t>
      </w:r>
      <w:r w:rsidRPr="0023723B">
        <w:t>sísmica</w:t>
      </w:r>
      <w:r w:rsidR="00C566B0" w:rsidRPr="0023723B">
        <w:t xml:space="preserve"> </w:t>
      </w:r>
      <w:r w:rsidR="00A62FA0" w:rsidRPr="0023723B">
        <w:t xml:space="preserve">de  </w:t>
      </w:r>
      <w:r w:rsidR="00C566B0" w:rsidRPr="0023723B">
        <w:t>centros</w:t>
      </w:r>
      <w:r w:rsidR="00C566B0" w:rsidRPr="001468C6">
        <w:t xml:space="preserve"> urbanos con más de 10,000 habitantes, prioritariamente en las zonas C y D de la Regionalización Sísmica de la C</w:t>
      </w:r>
      <w:r w:rsidR="00432DF5" w:rsidRPr="001468C6">
        <w:t xml:space="preserve">omisión </w:t>
      </w:r>
      <w:r w:rsidR="00C566B0" w:rsidRPr="001468C6">
        <w:t>F</w:t>
      </w:r>
      <w:r w:rsidR="00432DF5" w:rsidRPr="001468C6">
        <w:t xml:space="preserve">ederal de </w:t>
      </w:r>
      <w:r w:rsidR="00C566B0" w:rsidRPr="001468C6">
        <w:t>E</w:t>
      </w:r>
      <w:r w:rsidR="00432DF5" w:rsidRPr="001468C6">
        <w:t>lectricidad</w:t>
      </w:r>
      <w:r w:rsidR="00C566B0" w:rsidRPr="001468C6">
        <w:t>. Para ello</w:t>
      </w:r>
      <w:r w:rsidR="00997B6F" w:rsidRPr="001468C6">
        <w:t>,</w:t>
      </w:r>
      <w:r w:rsidRPr="001468C6">
        <w:t xml:space="preserve"> se deberá hacer un estudio de microzonificación de acuerdo con la met</w:t>
      </w:r>
      <w:r w:rsidR="00997B6F" w:rsidRPr="001468C6">
        <w:t>odología descrita en el anexo 4</w:t>
      </w:r>
      <w:r w:rsidRPr="001468C6">
        <w:t xml:space="preserve">. </w:t>
      </w:r>
      <w:r w:rsidR="00997B6F" w:rsidRPr="001468C6">
        <w:t xml:space="preserve">Las amplificaciones del movimiento </w:t>
      </w:r>
      <w:r w:rsidR="005E0BD6" w:rsidRPr="001468C6">
        <w:t>d</w:t>
      </w:r>
      <w:r w:rsidR="00997B6F" w:rsidRPr="001468C6">
        <w:t xml:space="preserve">el terreno </w:t>
      </w:r>
      <w:r w:rsidR="005E0BD6" w:rsidRPr="001468C6">
        <w:t>s</w:t>
      </w:r>
      <w:r w:rsidRPr="001468C6">
        <w:t xml:space="preserve">e deberán corroborar con más de un método. Se deberá </w:t>
      </w:r>
      <w:r w:rsidR="00586A2E" w:rsidRPr="001468C6">
        <w:t>incluir</w:t>
      </w:r>
      <w:r w:rsidRPr="001468C6">
        <w:t xml:space="preserve"> los productos utilizados para la elaboración del mapa, esto </w:t>
      </w:r>
      <w:r w:rsidR="008A695D" w:rsidRPr="001468C6">
        <w:t xml:space="preserve">comprende </w:t>
      </w:r>
      <w:r w:rsidRPr="001468C6">
        <w:t xml:space="preserve">las coordenadas de las estaciones utilizadas para los estudios de microzonificación sísmica, así como las señales de </w:t>
      </w:r>
      <w:r w:rsidR="008A695D" w:rsidRPr="001468C6">
        <w:t xml:space="preserve">vibración </w:t>
      </w:r>
      <w:r w:rsidRPr="001468C6">
        <w:t>ambiental</w:t>
      </w:r>
      <w:r w:rsidR="0073072F">
        <w:t>, y una explicación de la metodología utilizada.</w:t>
      </w:r>
      <w:r w:rsidRPr="001468C6">
        <w:t xml:space="preserve"> .</w:t>
      </w:r>
    </w:p>
    <w:p w:rsidR="00211A6E" w:rsidRPr="001468C6" w:rsidRDefault="00211A6E" w:rsidP="00211A6E">
      <w:r w:rsidRPr="001468C6">
        <w:t xml:space="preserve">Se </w:t>
      </w:r>
      <w:r w:rsidR="005C5563" w:rsidRPr="001468C6">
        <w:t xml:space="preserve">deberá entregar un reporte que </w:t>
      </w:r>
      <w:r w:rsidR="00586A2E" w:rsidRPr="001468C6">
        <w:t>inclu</w:t>
      </w:r>
      <w:r w:rsidR="005C5563" w:rsidRPr="001468C6">
        <w:t>ya</w:t>
      </w:r>
      <w:r w:rsidRPr="001468C6">
        <w:t xml:space="preserve"> la base de datos </w:t>
      </w:r>
      <w:r w:rsidR="000345BA" w:rsidRPr="001468C6">
        <w:t xml:space="preserve">empleados en los estudios </w:t>
      </w:r>
      <w:r w:rsidRPr="001468C6">
        <w:t>y el sustento técnico</w:t>
      </w:r>
      <w:r w:rsidR="005C5563" w:rsidRPr="001468C6">
        <w:t xml:space="preserve"> de los resultados</w:t>
      </w:r>
      <w:r w:rsidRPr="001468C6">
        <w:t xml:space="preserve">. </w:t>
      </w:r>
    </w:p>
    <w:p w:rsidR="001C7D5B" w:rsidRPr="00E471F5" w:rsidRDefault="001C7D5B" w:rsidP="002A06E8">
      <w:pPr>
        <w:rPr>
          <w:highlight w:val="cyan"/>
        </w:rPr>
      </w:pPr>
    </w:p>
    <w:p w:rsidR="00411ED2" w:rsidRPr="001468C6" w:rsidRDefault="00411ED2" w:rsidP="001C7D5B">
      <w:pPr>
        <w:pStyle w:val="Ttulo3"/>
      </w:pPr>
      <w:bookmarkStart w:id="152" w:name="_Toc403738045"/>
      <w:r w:rsidRPr="001468C6">
        <w:t>Vulnerabilidad</w:t>
      </w:r>
      <w:bookmarkEnd w:id="152"/>
    </w:p>
    <w:p w:rsidR="00211A6E" w:rsidRPr="001468C6" w:rsidRDefault="00211A6E" w:rsidP="00211A6E">
      <w:r w:rsidRPr="001468C6">
        <w:t xml:space="preserve">Se </w:t>
      </w:r>
      <w:r w:rsidR="00DA360B" w:rsidRPr="001468C6">
        <w:t xml:space="preserve">deberá </w:t>
      </w:r>
      <w:r w:rsidR="00586A2E" w:rsidRPr="001468C6">
        <w:t>incluir</w:t>
      </w:r>
      <w:r w:rsidRPr="001468C6">
        <w:t xml:space="preserve"> las funciones de vulnerabilidad consideradas en el estudio. Las funciones de vulnerabilidad se </w:t>
      </w:r>
      <w:r w:rsidR="00DA360B" w:rsidRPr="001468C6">
        <w:t xml:space="preserve">reportarán considerando, como parámetro de intensidad, </w:t>
      </w:r>
      <w:r w:rsidRPr="001468C6">
        <w:t>la aceleración reportada en los mapas de</w:t>
      </w:r>
      <w:r w:rsidR="00DA360B" w:rsidRPr="001468C6">
        <w:t>l estudio de peligro sísmico</w:t>
      </w:r>
      <w:r w:rsidRPr="001468C6">
        <w:t>. Se podrá usar las funciones de vulnerabilidad del anexo 5.</w:t>
      </w:r>
    </w:p>
    <w:p w:rsidR="00211A6E" w:rsidRPr="001468C6" w:rsidRDefault="00211A6E" w:rsidP="00211A6E">
      <w:r w:rsidRPr="001468C6">
        <w:t xml:space="preserve">Se deberá </w:t>
      </w:r>
      <w:r w:rsidR="00586A2E" w:rsidRPr="001468C6">
        <w:t>incluir</w:t>
      </w:r>
      <w:r w:rsidRPr="001468C6">
        <w:t xml:space="preserve"> un mapa de vulnerabilidad de las viviendas de acuerdo con el tipo de función de vulnerabilidad.</w:t>
      </w:r>
    </w:p>
    <w:p w:rsidR="00411ED2" w:rsidRPr="001468C6" w:rsidRDefault="00211A6E" w:rsidP="00211A6E">
      <w:r w:rsidRPr="001468C6">
        <w:t xml:space="preserve">En el caso de que no se usen las funciones de vulnerabilidad del anexo 5, se deberá </w:t>
      </w:r>
      <w:r w:rsidR="00586A2E" w:rsidRPr="001468C6">
        <w:t>incluir</w:t>
      </w:r>
      <w:r w:rsidRPr="001468C6">
        <w:t xml:space="preserve"> el conjunto de valores de aceleración en la masa estructural contra porcentaje de daño, incluyendo su sustento t</w:t>
      </w:r>
      <w:r w:rsidR="00DA360B" w:rsidRPr="001468C6">
        <w:t>eórico</w:t>
      </w:r>
      <w:r w:rsidRPr="001468C6">
        <w:t>.</w:t>
      </w:r>
    </w:p>
    <w:p w:rsidR="001C7D5B" w:rsidRPr="001468C6" w:rsidRDefault="001C7D5B" w:rsidP="002A06E8"/>
    <w:p w:rsidR="00411ED2" w:rsidRPr="001468C6" w:rsidRDefault="00411ED2" w:rsidP="001C7D5B">
      <w:pPr>
        <w:pStyle w:val="Ttulo3"/>
      </w:pPr>
      <w:bookmarkStart w:id="153" w:name="_Toc403738046"/>
      <w:r w:rsidRPr="001468C6">
        <w:t>Riesgo</w:t>
      </w:r>
      <w:bookmarkEnd w:id="153"/>
    </w:p>
    <w:bookmarkEnd w:id="149"/>
    <w:p w:rsidR="00570EDA" w:rsidRPr="001468C6" w:rsidRDefault="00211A6E" w:rsidP="002A06E8">
      <w:r w:rsidRPr="001468C6">
        <w:t xml:space="preserve">Se deberá </w:t>
      </w:r>
      <w:r w:rsidR="00586A2E" w:rsidRPr="001468C6">
        <w:t>incluir</w:t>
      </w:r>
      <w:r w:rsidRPr="001468C6">
        <w:t xml:space="preserve"> un mapa del nivel de daño </w:t>
      </w:r>
      <w:r w:rsidR="00285C76" w:rsidRPr="001468C6">
        <w:t xml:space="preserve">esperado </w:t>
      </w:r>
      <w:r w:rsidRPr="001468C6">
        <w:t>en los sistemas expuestos</w:t>
      </w:r>
      <w:ins w:id="154" w:author="López Bátiz Oscar Alberto" w:date="2014-11-07T10:47:00Z">
        <w:r w:rsidR="005F6DED">
          <w:t>,</w:t>
        </w:r>
      </w:ins>
      <w:r w:rsidRPr="001468C6">
        <w:t xml:space="preserve"> asociado a cada periodo de retorno. Asimismo, se deberá </w:t>
      </w:r>
      <w:r w:rsidR="00586A2E" w:rsidRPr="001468C6">
        <w:t>incluir</w:t>
      </w:r>
      <w:r w:rsidRPr="001468C6">
        <w:t xml:space="preserve"> la memoria de cálculo </w:t>
      </w:r>
      <w:r w:rsidR="00285C76" w:rsidRPr="001468C6">
        <w:t xml:space="preserve">que </w:t>
      </w:r>
      <w:r w:rsidRPr="001468C6">
        <w:t>sustent</w:t>
      </w:r>
      <w:r w:rsidR="00285C76" w:rsidRPr="001468C6">
        <w:t>a</w:t>
      </w:r>
      <w:r w:rsidRPr="001468C6">
        <w:t xml:space="preserve"> los mapas anterior</w:t>
      </w:r>
      <w:r w:rsidR="00285C76" w:rsidRPr="001468C6">
        <w:t>mente mencionado</w:t>
      </w:r>
      <w:r w:rsidRPr="001468C6">
        <w:t>s. Para evaluar el riesgo, se podrá utilizar la metodología indicada en el anexo 5.</w:t>
      </w:r>
    </w:p>
    <w:p w:rsidR="00570EDA" w:rsidRPr="001468C6" w:rsidRDefault="00570EDA" w:rsidP="00950128">
      <w:pPr>
        <w:pStyle w:val="Ttulo2"/>
        <w:jc w:val="center"/>
      </w:pPr>
      <w:bookmarkStart w:id="155" w:name="_Toc403738047"/>
      <w:r w:rsidRPr="001468C6">
        <w:t>Tsunami</w:t>
      </w:r>
      <w:bookmarkEnd w:id="155"/>
    </w:p>
    <w:p w:rsidR="00457A2C" w:rsidRPr="001468C6" w:rsidRDefault="00457A2C" w:rsidP="00457A2C">
      <w:pPr>
        <w:rPr>
          <w:lang w:val="es-ES_tradnl"/>
        </w:rPr>
      </w:pPr>
      <w:r w:rsidRPr="001468C6">
        <w:rPr>
          <w:lang w:val="es-ES_tradnl"/>
        </w:rPr>
        <w:t xml:space="preserve">En la evaluación del riesgo por tsunami </w:t>
      </w:r>
      <w:r w:rsidR="0000790F" w:rsidRPr="001468C6">
        <w:rPr>
          <w:lang w:val="es-ES_tradnl"/>
        </w:rPr>
        <w:t xml:space="preserve">es necesario </w:t>
      </w:r>
      <w:r w:rsidRPr="001468C6">
        <w:rPr>
          <w:lang w:val="es-ES_tradnl"/>
        </w:rPr>
        <w:t>realiza</w:t>
      </w:r>
      <w:r w:rsidR="0000790F" w:rsidRPr="001468C6">
        <w:rPr>
          <w:lang w:val="es-ES_tradnl"/>
        </w:rPr>
        <w:t>r</w:t>
      </w:r>
      <w:r w:rsidRPr="001468C6">
        <w:rPr>
          <w:lang w:val="es-ES_tradnl"/>
        </w:rPr>
        <w:t xml:space="preserve"> el análisis del oleaje generado por sismos locales, sismos lejanos, deslizamientos del talud continental, por lahares y/o flujos volcánicos producidos por actividad volcánica en costas o cercanos a lagunas</w:t>
      </w:r>
      <w:r w:rsidR="0000790F" w:rsidRPr="001468C6">
        <w:rPr>
          <w:lang w:val="es-ES_tradnl"/>
        </w:rPr>
        <w:t>. Se debe contar con información de batimetría y</w:t>
      </w:r>
      <w:r w:rsidRPr="001468C6">
        <w:rPr>
          <w:lang w:val="es-ES_tradnl"/>
        </w:rPr>
        <w:t xml:space="preserve"> topografía de la zona e</w:t>
      </w:r>
      <w:r w:rsidR="0000790F" w:rsidRPr="001468C6">
        <w:rPr>
          <w:lang w:val="es-ES_tradnl"/>
        </w:rPr>
        <w:t>n</w:t>
      </w:r>
      <w:r w:rsidRPr="001468C6">
        <w:rPr>
          <w:lang w:val="es-ES_tradnl"/>
        </w:rPr>
        <w:t xml:space="preserve"> estudio</w:t>
      </w:r>
      <w:r w:rsidR="0000790F" w:rsidRPr="001468C6">
        <w:rPr>
          <w:lang w:val="es-ES_tradnl"/>
        </w:rPr>
        <w:t>; lo anterior c</w:t>
      </w:r>
      <w:r w:rsidRPr="001468C6">
        <w:rPr>
          <w:lang w:val="es-ES_tradnl"/>
        </w:rPr>
        <w:t xml:space="preserve">on el fin de identificar las zonas donde pudiera haber daños </w:t>
      </w:r>
      <w:r w:rsidR="0000790F" w:rsidRPr="001468C6">
        <w:rPr>
          <w:lang w:val="es-ES_tradnl"/>
        </w:rPr>
        <w:t xml:space="preserve">a </w:t>
      </w:r>
      <w:r w:rsidRPr="001468C6">
        <w:rPr>
          <w:lang w:val="es-ES_tradnl"/>
        </w:rPr>
        <w:t>la población, vivienda e infraestructura estratégica</w:t>
      </w:r>
      <w:r w:rsidR="0000790F" w:rsidRPr="001468C6">
        <w:rPr>
          <w:lang w:val="es-ES_tradnl"/>
        </w:rPr>
        <w:t xml:space="preserve">. Todos los estudios deberán estar </w:t>
      </w:r>
      <w:r w:rsidRPr="001468C6">
        <w:rPr>
          <w:lang w:val="es-ES_tradnl"/>
        </w:rPr>
        <w:t>asociados a un periodo de retorno.</w:t>
      </w:r>
    </w:p>
    <w:p w:rsidR="00570EDA" w:rsidRPr="001468C6" w:rsidRDefault="00570EDA" w:rsidP="001C7D5B">
      <w:pPr>
        <w:pStyle w:val="Ttulo3"/>
      </w:pPr>
      <w:bookmarkStart w:id="156" w:name="_Toc403738048"/>
      <w:r w:rsidRPr="001468C6">
        <w:t>Peligro</w:t>
      </w:r>
      <w:bookmarkEnd w:id="156"/>
    </w:p>
    <w:p w:rsidR="00211A6E" w:rsidRPr="001468C6" w:rsidRDefault="00211A6E" w:rsidP="00211A6E">
      <w:r w:rsidRPr="001468C6">
        <w:t xml:space="preserve">Se deberá </w:t>
      </w:r>
      <w:r w:rsidR="0040361B" w:rsidRPr="001468C6">
        <w:t>elaborar un</w:t>
      </w:r>
      <w:r w:rsidRPr="001468C6">
        <w:t xml:space="preserve"> mapa de ocurrencia histórica de tsunami</w:t>
      </w:r>
      <w:r w:rsidR="00285F86" w:rsidRPr="001468C6">
        <w:t>s</w:t>
      </w:r>
      <w:r w:rsidRPr="001468C6">
        <w:t xml:space="preserve"> </w:t>
      </w:r>
      <w:r w:rsidR="00285F86" w:rsidRPr="001468C6">
        <w:t xml:space="preserve">originados </w:t>
      </w:r>
      <w:r w:rsidRPr="001468C6">
        <w:t xml:space="preserve">por sismos locales y lejanos, </w:t>
      </w:r>
      <w:r w:rsidR="00285F86" w:rsidRPr="001468C6">
        <w:t xml:space="preserve">con información de </w:t>
      </w:r>
      <w:r w:rsidR="00CF0523" w:rsidRPr="001468C6">
        <w:t>la altura máxima de ola en la línea de costa</w:t>
      </w:r>
      <w:r w:rsidR="00285F86" w:rsidRPr="001468C6">
        <w:t>,</w:t>
      </w:r>
      <w:r w:rsidR="00CF0523" w:rsidRPr="001468C6">
        <w:t xml:space="preserve"> </w:t>
      </w:r>
      <w:r w:rsidR="00285F86" w:rsidRPr="001468C6">
        <w:t xml:space="preserve">cota máxima alcanzada sobre el nivel medio del mar y el área de inundación generada por la transgresión de la ola. </w:t>
      </w:r>
    </w:p>
    <w:p w:rsidR="00285F86" w:rsidRPr="00E471F5" w:rsidRDefault="00285F86" w:rsidP="00211A6E">
      <w:pPr>
        <w:rPr>
          <w:highlight w:val="cyan"/>
        </w:rPr>
      </w:pPr>
      <w:r w:rsidRPr="001468C6">
        <w:tab/>
        <w:t>Este mapa deberá ser entregado por los estados que tengan áreas costeras susceptibles</w:t>
      </w:r>
      <w:r w:rsidRPr="00285F86">
        <w:t xml:space="preserve"> de afectación por tsunamis, indicados en la figura 1.12 del Anexo 6 y podrá ser entregado por los demás estados costeros</w:t>
      </w:r>
      <w:r>
        <w:t>.</w:t>
      </w:r>
    </w:p>
    <w:p w:rsidR="00211A6E" w:rsidRPr="001468C6" w:rsidRDefault="00211A6E" w:rsidP="00211A6E">
      <w:r w:rsidRPr="001468C6">
        <w:t xml:space="preserve">Se podrá </w:t>
      </w:r>
      <w:r w:rsidR="00586A2E" w:rsidRPr="001468C6">
        <w:t>incluir</w:t>
      </w:r>
      <w:r w:rsidRPr="001468C6">
        <w:t xml:space="preserve"> un mapa de peligro por tsunamis generados por fuentes </w:t>
      </w:r>
      <w:r w:rsidR="007B68BD" w:rsidRPr="001468C6">
        <w:t xml:space="preserve">no </w:t>
      </w:r>
      <w:r w:rsidRPr="001468C6">
        <w:t>s</w:t>
      </w:r>
      <w:r w:rsidR="007B68BD" w:rsidRPr="001468C6">
        <w:t>í</w:t>
      </w:r>
      <w:r w:rsidRPr="001468C6">
        <w:t>sm</w:t>
      </w:r>
      <w:r w:rsidR="007B68BD" w:rsidRPr="001468C6">
        <w:t>icas</w:t>
      </w:r>
      <w:r w:rsidRPr="001468C6">
        <w:t xml:space="preserve">, como deslizamiento en el talud continental, por lahares y/o flujos volcánicos producidos por actividad volcánica en costas o cercanos a lagunas. </w:t>
      </w:r>
    </w:p>
    <w:p w:rsidR="00211A6E" w:rsidRPr="0023723B" w:rsidRDefault="00211A6E" w:rsidP="00211A6E">
      <w:r w:rsidRPr="001468C6">
        <w:t>Se deber</w:t>
      </w:r>
      <w:r w:rsidR="0023723B">
        <w:t>ía</w:t>
      </w:r>
      <w:r w:rsidRPr="001468C6">
        <w:t xml:space="preserve"> </w:t>
      </w:r>
      <w:r w:rsidR="00AB7267" w:rsidRPr="001468C6">
        <w:t xml:space="preserve">elaborar </w:t>
      </w:r>
      <w:r w:rsidRPr="0023723B">
        <w:t>mapa</w:t>
      </w:r>
      <w:r w:rsidR="00E55DFD" w:rsidRPr="0023723B">
        <w:t>s</w:t>
      </w:r>
      <w:r w:rsidRPr="0023723B">
        <w:t xml:space="preserve"> de peligro por tsunami</w:t>
      </w:r>
      <w:r w:rsidR="00AB7267" w:rsidRPr="0023723B">
        <w:t xml:space="preserve"> asociado</w:t>
      </w:r>
      <w:r w:rsidR="007B7762" w:rsidRPr="0023723B">
        <w:t>s</w:t>
      </w:r>
      <w:r w:rsidR="00AB7267" w:rsidRPr="0023723B">
        <w:t xml:space="preserve"> a eventos con periodos de retorno d</w:t>
      </w:r>
      <w:r w:rsidR="00285F86" w:rsidRPr="0023723B">
        <w:t>e 50, 100, 250, 500 y 1000 años,</w:t>
      </w:r>
      <w:r w:rsidR="00AB7267" w:rsidRPr="0023723B">
        <w:t xml:space="preserve"> en </w:t>
      </w:r>
      <w:r w:rsidR="00E55DFD" w:rsidRPr="0023723B">
        <w:t xml:space="preserve">los </w:t>
      </w:r>
      <w:r w:rsidR="00AB7267" w:rsidRPr="0023723B">
        <w:t xml:space="preserve">que se reporten, como parámetros de intensidad del fenómeno, la altura máxima de ola en la línea de costa, la </w:t>
      </w:r>
      <w:r w:rsidR="00285F86" w:rsidRPr="0023723B">
        <w:t xml:space="preserve">cota máxima alcanzada sobre el nivel medio del mar y el área de inundación generada por la transgresión de la ola.  </w:t>
      </w:r>
      <w:r w:rsidR="00AB7267" w:rsidRPr="0023723B">
        <w:t>L</w:t>
      </w:r>
      <w:r w:rsidRPr="0023723B">
        <w:t xml:space="preserve">a altura </w:t>
      </w:r>
      <w:r w:rsidR="00AB7267" w:rsidRPr="0023723B">
        <w:t xml:space="preserve">máxima </w:t>
      </w:r>
      <w:r w:rsidRPr="0023723B">
        <w:t xml:space="preserve">de oleaje para dicho mapa se </w:t>
      </w:r>
      <w:r w:rsidR="00AB7267" w:rsidRPr="0023723B">
        <w:t>pod</w:t>
      </w:r>
      <w:r w:rsidRPr="0023723B">
        <w:t xml:space="preserve">rá calcular utilizando modelación numérica por medio del método descrito en el </w:t>
      </w:r>
      <w:r w:rsidRPr="00096CC6">
        <w:rPr>
          <w:highlight w:val="yellow"/>
        </w:rPr>
        <w:t xml:space="preserve">anexo </w:t>
      </w:r>
      <w:r w:rsidR="00096CC6" w:rsidRPr="00096CC6">
        <w:rPr>
          <w:highlight w:val="yellow"/>
        </w:rPr>
        <w:t>24</w:t>
      </w:r>
      <w:r w:rsidRPr="00096CC6">
        <w:t>.</w:t>
      </w:r>
      <w:r w:rsidRPr="0023723B">
        <w:t xml:space="preserve"> </w:t>
      </w:r>
      <w:r w:rsidR="00AB7267" w:rsidRPr="0023723B">
        <w:t xml:space="preserve">El reporte del estudio deberá </w:t>
      </w:r>
      <w:r w:rsidR="00586A2E" w:rsidRPr="0023723B">
        <w:t>incluir</w:t>
      </w:r>
      <w:r w:rsidRPr="0023723B">
        <w:t xml:space="preserve"> los </w:t>
      </w:r>
      <w:r w:rsidR="00AB7267" w:rsidRPr="0023723B">
        <w:t xml:space="preserve">insumos </w:t>
      </w:r>
      <w:r w:rsidRPr="0023723B">
        <w:t>utilizados para el cálculo del peligro</w:t>
      </w:r>
      <w:r w:rsidR="00AB7267" w:rsidRPr="0023723B">
        <w:t>,</w:t>
      </w:r>
      <w:r w:rsidRPr="0023723B">
        <w:t xml:space="preserve"> </w:t>
      </w:r>
      <w:r w:rsidR="00AB7267" w:rsidRPr="0023723B">
        <w:t>a</w:t>
      </w:r>
      <w:r w:rsidRPr="0023723B">
        <w:t>sí como una explicación clara del método utilizado.</w:t>
      </w:r>
    </w:p>
    <w:p w:rsidR="00211A6E" w:rsidRPr="001468C6" w:rsidRDefault="00211A6E" w:rsidP="00211A6E">
      <w:r w:rsidRPr="0023723B">
        <w:t xml:space="preserve">La magnitud del sismo a considerar se </w:t>
      </w:r>
      <w:r w:rsidR="007B7762" w:rsidRPr="0023723B">
        <w:t>estimará</w:t>
      </w:r>
      <w:r w:rsidR="007B7762" w:rsidRPr="001468C6">
        <w:t xml:space="preserve"> </w:t>
      </w:r>
      <w:r w:rsidRPr="001468C6">
        <w:t xml:space="preserve">a partir de una ley Gutenberg–Richter para las zonas sismogenéticas que tengan influencia en el área de estudio. Se </w:t>
      </w:r>
      <w:r w:rsidR="00586A2E" w:rsidRPr="001468C6">
        <w:t>incluir</w:t>
      </w:r>
      <w:r w:rsidRPr="001468C6">
        <w:t>án los productos utilizados para el cálculo del peligro por tsunami así como una explicación clara del método utilizado.</w:t>
      </w:r>
    </w:p>
    <w:p w:rsidR="00211A6E" w:rsidRPr="0023723B" w:rsidRDefault="00285F86" w:rsidP="00211A6E">
      <w:r w:rsidRPr="0023723B">
        <w:t>Est</w:t>
      </w:r>
      <w:r w:rsidR="00E55DFD" w:rsidRPr="0023723B">
        <w:t xml:space="preserve">os </w:t>
      </w:r>
      <w:r w:rsidRPr="0023723B">
        <w:t>mapa</w:t>
      </w:r>
      <w:r w:rsidR="00E55DFD" w:rsidRPr="0023723B">
        <w:t>s</w:t>
      </w:r>
      <w:r w:rsidRPr="0023723B">
        <w:t xml:space="preserve"> deberá</w:t>
      </w:r>
      <w:r w:rsidR="00E55DFD" w:rsidRPr="0023723B">
        <w:t>n</w:t>
      </w:r>
      <w:r w:rsidRPr="0023723B">
        <w:t xml:space="preserve"> ser entregado</w:t>
      </w:r>
      <w:r w:rsidR="00E55DFD" w:rsidRPr="0023723B">
        <w:t>s</w:t>
      </w:r>
      <w:r w:rsidRPr="0023723B">
        <w:t xml:space="preserve"> por los estados que tengan áreas costeras, indicados en la figura 1.12 del Anexo 6 </w:t>
      </w:r>
    </w:p>
    <w:p w:rsidR="00211A6E" w:rsidRPr="001468C6" w:rsidRDefault="00211A6E" w:rsidP="00211A6E">
      <w:r w:rsidRPr="001468C6">
        <w:t xml:space="preserve">Finalmente, se deberá </w:t>
      </w:r>
      <w:r w:rsidR="00586A2E" w:rsidRPr="001468C6">
        <w:t>incluir</w:t>
      </w:r>
      <w:r w:rsidRPr="001468C6">
        <w:t xml:space="preserve"> la memoria de cálculo, así como los productos utilizados para la elaboración de los mapas, indicando el método y la base de datos empleada.</w:t>
      </w:r>
    </w:p>
    <w:p w:rsidR="00211A6E" w:rsidRPr="001468C6" w:rsidRDefault="00211A6E" w:rsidP="00211A6E"/>
    <w:p w:rsidR="00570EDA" w:rsidRPr="001468C6" w:rsidRDefault="00570EDA" w:rsidP="001C7D5B">
      <w:pPr>
        <w:pStyle w:val="Ttulo3"/>
      </w:pPr>
      <w:bookmarkStart w:id="157" w:name="_Toc403738049"/>
      <w:r w:rsidRPr="001468C6">
        <w:t>Vulnerabilidad</w:t>
      </w:r>
      <w:bookmarkEnd w:id="157"/>
    </w:p>
    <w:p w:rsidR="00211A6E" w:rsidRPr="001468C6" w:rsidRDefault="00211A6E" w:rsidP="00211A6E">
      <w:r w:rsidRPr="001468C6">
        <w:t xml:space="preserve">Se </w:t>
      </w:r>
      <w:r w:rsidR="00586A2E" w:rsidRPr="001468C6">
        <w:t>incluir</w:t>
      </w:r>
      <w:r w:rsidRPr="001468C6">
        <w:t>án las funciones de vulnerabilidad consideradas en el estudio. Las funciones de vulnerabilidad se estimarán con base en el tirante de inundación, (o altura máxima de ola), y la velocidad de la masa de agua en movimiento, como l</w:t>
      </w:r>
      <w:r w:rsidR="00CF0523" w:rsidRPr="001468C6">
        <w:t>os</w:t>
      </w:r>
      <w:r w:rsidRPr="001468C6">
        <w:t xml:space="preserve"> parámetro</w:t>
      </w:r>
      <w:r w:rsidR="00CF0523" w:rsidRPr="001468C6">
        <w:t>s</w:t>
      </w:r>
      <w:r w:rsidRPr="001468C6">
        <w:t xml:space="preserve"> de intensidad de la función. </w:t>
      </w:r>
    </w:p>
    <w:p w:rsidR="00211A6E" w:rsidRPr="001468C6" w:rsidRDefault="00211A6E" w:rsidP="00211A6E"/>
    <w:p w:rsidR="00211A6E" w:rsidRPr="001468C6" w:rsidRDefault="00211A6E" w:rsidP="00211A6E">
      <w:r w:rsidRPr="001468C6">
        <w:t xml:space="preserve">Se deberá </w:t>
      </w:r>
      <w:r w:rsidR="00586A2E" w:rsidRPr="001468C6">
        <w:t>incluir</w:t>
      </w:r>
      <w:r w:rsidRPr="001468C6">
        <w:t xml:space="preserve"> un mapa de vulnerabilidad de las viviendas de acuerdo con el tipo de función de vulnerabilidad</w:t>
      </w:r>
      <w:r w:rsidR="00AB7267" w:rsidRPr="001468C6">
        <w:t xml:space="preserve"> aplicable</w:t>
      </w:r>
      <w:r w:rsidRPr="001468C6">
        <w:t>.</w:t>
      </w:r>
    </w:p>
    <w:p w:rsidR="00211A6E" w:rsidRPr="001468C6" w:rsidRDefault="00211A6E" w:rsidP="00211A6E"/>
    <w:p w:rsidR="00211A6E" w:rsidRPr="001468C6" w:rsidRDefault="00211A6E" w:rsidP="00211A6E">
      <w:r w:rsidRPr="001468C6">
        <w:t xml:space="preserve">Se deberá </w:t>
      </w:r>
      <w:r w:rsidR="00586A2E" w:rsidRPr="001468C6">
        <w:t>incluir</w:t>
      </w:r>
      <w:r w:rsidRPr="001468C6">
        <w:t xml:space="preserve"> el conjunto de valores</w:t>
      </w:r>
      <w:r w:rsidR="005F6DED">
        <w:t xml:space="preserve"> que definen a las funciones de vulnerabilidad usadas en el estudio</w:t>
      </w:r>
      <w:r w:rsidRPr="001468C6">
        <w:t xml:space="preserve">, </w:t>
      </w:r>
      <w:r w:rsidR="005F6DED">
        <w:t xml:space="preserve">como es el </w:t>
      </w:r>
      <w:r w:rsidRPr="001468C6">
        <w:t>parámetro de intensidad</w:t>
      </w:r>
      <w:r w:rsidR="005F6DED">
        <w:t xml:space="preserve"> y</w:t>
      </w:r>
      <w:r w:rsidR="005F6DED" w:rsidRPr="001468C6">
        <w:t xml:space="preserve"> </w:t>
      </w:r>
      <w:r w:rsidR="005F6DED">
        <w:t xml:space="preserve">el </w:t>
      </w:r>
      <w:r w:rsidRPr="001468C6">
        <w:t>porcentaje de daño</w:t>
      </w:r>
      <w:ins w:id="158" w:author="López Bátiz Oscar Alberto" w:date="2014-11-07T10:49:00Z">
        <w:r w:rsidR="005F6DED">
          <w:t>,</w:t>
        </w:r>
      </w:ins>
      <w:r w:rsidRPr="001468C6">
        <w:t xml:space="preserve"> incluyendo su sustento técnico.</w:t>
      </w:r>
    </w:p>
    <w:p w:rsidR="001C7D5B" w:rsidRPr="001468C6" w:rsidRDefault="001C7D5B" w:rsidP="002A06E8"/>
    <w:p w:rsidR="00570EDA" w:rsidRPr="001468C6" w:rsidRDefault="00570EDA" w:rsidP="001C7D5B">
      <w:pPr>
        <w:pStyle w:val="Ttulo3"/>
      </w:pPr>
      <w:bookmarkStart w:id="159" w:name="_Toc403738050"/>
      <w:r w:rsidRPr="001468C6">
        <w:t>Riesgo</w:t>
      </w:r>
      <w:bookmarkEnd w:id="159"/>
    </w:p>
    <w:p w:rsidR="00211A6E" w:rsidRPr="001468C6" w:rsidRDefault="00211A6E" w:rsidP="00211A6E">
      <w:r w:rsidRPr="001468C6">
        <w:t xml:space="preserve">Se deberá </w:t>
      </w:r>
      <w:r w:rsidR="00586A2E" w:rsidRPr="001468C6">
        <w:t>incluir</w:t>
      </w:r>
      <w:r w:rsidRPr="001468C6">
        <w:t xml:space="preserve"> un mapa de susceptibilidad de daño y costo esperado por ocurrencia de tsunami generado por sismo local, sismo lejano, deslizamiento del talud continental</w:t>
      </w:r>
      <w:r w:rsidR="009B7080">
        <w:t xml:space="preserve"> por </w:t>
      </w:r>
      <w:r w:rsidRPr="001468C6">
        <w:t>lahares y/o flujos volcánicos producidos por actividad volcánica en costas o cercanos a lagunas.</w:t>
      </w:r>
    </w:p>
    <w:p w:rsidR="00866717" w:rsidRDefault="00211A6E" w:rsidP="00211A6E">
      <w:r w:rsidRPr="001468C6">
        <w:t xml:space="preserve">Asimismo, se deberá </w:t>
      </w:r>
      <w:r w:rsidR="00586A2E" w:rsidRPr="001468C6">
        <w:t>incluir</w:t>
      </w:r>
      <w:r w:rsidRPr="001468C6">
        <w:t xml:space="preserve"> la memoria de cálculo de la pérdida esperada de la zona de estudio</w:t>
      </w:r>
    </w:p>
    <w:p w:rsidR="00AA36C0" w:rsidRDefault="001C7D5B" w:rsidP="008A5FDA">
      <w:pPr>
        <w:pStyle w:val="Ttulo2"/>
        <w:tabs>
          <w:tab w:val="left" w:pos="0"/>
        </w:tabs>
        <w:jc w:val="center"/>
      </w:pPr>
      <w:bookmarkStart w:id="160" w:name="_Toc403738051"/>
      <w:r w:rsidRPr="00FD369F">
        <w:t>V</w:t>
      </w:r>
      <w:r w:rsidR="005D2869" w:rsidRPr="00FD369F">
        <w:t>ulcanismo</w:t>
      </w:r>
      <w:bookmarkEnd w:id="160"/>
    </w:p>
    <w:p w:rsidR="005B184C" w:rsidRPr="00457A2C" w:rsidRDefault="005B184C" w:rsidP="005B184C">
      <w:pPr>
        <w:rPr>
          <w:highlight w:val="yellow"/>
          <w:lang w:val="es-ES_tradnl"/>
        </w:rPr>
      </w:pPr>
      <w:r w:rsidRPr="00457A2C">
        <w:rPr>
          <w:lang w:val="es-ES_tradnl"/>
        </w:rPr>
        <w:t xml:space="preserve">En la evaluación del riesgo por </w:t>
      </w:r>
      <w:r>
        <w:rPr>
          <w:lang w:val="es-ES_tradnl"/>
        </w:rPr>
        <w:t>vulcanismo,</w:t>
      </w:r>
      <w:r w:rsidRPr="00457A2C">
        <w:rPr>
          <w:lang w:val="es-ES_tradnl"/>
        </w:rPr>
        <w:t xml:space="preserve"> se realiza el análisis de</w:t>
      </w:r>
      <w:r>
        <w:rPr>
          <w:lang w:val="es-ES_tradnl"/>
        </w:rPr>
        <w:t xml:space="preserve"> los peligros o amenazas volcánicas considerando el relieve y topografía de la zona de estudio, c</w:t>
      </w:r>
      <w:r w:rsidRPr="00457A2C">
        <w:rPr>
          <w:lang w:val="es-ES_tradnl"/>
        </w:rPr>
        <w:t xml:space="preserve">on el fin de identificar las zonas donde pudiera haber daños en la población, vivienda e infraestructura estratégica, por los efectos </w:t>
      </w:r>
      <w:r>
        <w:rPr>
          <w:lang w:val="es-ES_tradnl"/>
        </w:rPr>
        <w:t>de los distintos fenómenos asociados a las erupciones volcánicas</w:t>
      </w:r>
      <w:r w:rsidRPr="00457A2C">
        <w:rPr>
          <w:lang w:val="es-ES_tradnl"/>
        </w:rPr>
        <w:t>.</w:t>
      </w:r>
    </w:p>
    <w:p w:rsidR="005B184C" w:rsidRPr="005B184C" w:rsidRDefault="005B184C" w:rsidP="005B184C">
      <w:pPr>
        <w:rPr>
          <w:lang w:val="es-ES_tradnl"/>
        </w:rPr>
      </w:pPr>
    </w:p>
    <w:p w:rsidR="000C0158" w:rsidRPr="0048120A" w:rsidRDefault="000C0158" w:rsidP="001C7D5B">
      <w:pPr>
        <w:pStyle w:val="Ttulo3"/>
      </w:pPr>
      <w:bookmarkStart w:id="161" w:name="_Toc403738052"/>
      <w:bookmarkStart w:id="162" w:name="_Toc388377639"/>
      <w:r w:rsidRPr="0048120A">
        <w:t>Peligro</w:t>
      </w:r>
      <w:bookmarkEnd w:id="161"/>
    </w:p>
    <w:p w:rsidR="000C0158" w:rsidRDefault="000C0158" w:rsidP="001C7D5B">
      <w:pPr>
        <w:rPr>
          <w:lang w:val="es-ES"/>
        </w:rPr>
      </w:pPr>
      <w:r w:rsidRPr="0048120A">
        <w:rPr>
          <w:lang w:val="es-ES"/>
        </w:rPr>
        <w:t>Una adecuada evaluación de los peligros o amenazas volcánicas deberá estar basada primordialmente en tres factores:</w:t>
      </w:r>
    </w:p>
    <w:p w:rsidR="001C7D5B" w:rsidRPr="0048120A" w:rsidRDefault="001C7D5B" w:rsidP="001C7D5B">
      <w:pPr>
        <w:rPr>
          <w:lang w:val="es-ES"/>
        </w:rPr>
      </w:pPr>
    </w:p>
    <w:p w:rsidR="000C0158" w:rsidRPr="0048120A" w:rsidRDefault="000C0158" w:rsidP="002A06E8">
      <w:pPr>
        <w:rPr>
          <w:lang w:val="es-ES"/>
        </w:rPr>
      </w:pPr>
      <w:r w:rsidRPr="0048120A">
        <w:rPr>
          <w:lang w:val="es-ES"/>
        </w:rPr>
        <w:t>a.</w:t>
      </w:r>
      <w:r w:rsidRPr="0048120A">
        <w:rPr>
          <w:lang w:val="es-ES"/>
        </w:rPr>
        <w:tab/>
        <w:t>Deberá identificar claramente del tipo de actividad y manifestaciones que un volcán o región volcánica es capaz de producir y sus alcances, basada en el análisis de la actividad pasada y en la conformación del terreno y morfología del volcán y sus alrededores.</w:t>
      </w:r>
    </w:p>
    <w:p w:rsidR="000C0158" w:rsidRPr="0048120A" w:rsidRDefault="000C0158" w:rsidP="002A06E8">
      <w:pPr>
        <w:rPr>
          <w:lang w:val="es-ES"/>
        </w:rPr>
      </w:pPr>
      <w:r w:rsidRPr="0048120A">
        <w:rPr>
          <w:lang w:val="es-ES"/>
        </w:rPr>
        <w:t>b.</w:t>
      </w:r>
      <w:r w:rsidRPr="0048120A">
        <w:rPr>
          <w:lang w:val="es-ES"/>
        </w:rPr>
        <w:tab/>
        <w:t xml:space="preserve"> Deberá identificar la distribución estadística que siguen los patrones eruptivos en el tiempo como función de sus magnitudes, esto es, las tasas a las que se producen las distintas manifestaciones que exceden cierto tamaño sobre cada región del entorno.</w:t>
      </w:r>
    </w:p>
    <w:p w:rsidR="000C0158" w:rsidRPr="0048120A" w:rsidRDefault="000C0158" w:rsidP="002A06E8">
      <w:pPr>
        <w:rPr>
          <w:lang w:val="es-ES"/>
        </w:rPr>
      </w:pPr>
      <w:r w:rsidRPr="0048120A">
        <w:rPr>
          <w:lang w:val="es-ES"/>
        </w:rPr>
        <w:t>c.</w:t>
      </w:r>
      <w:r w:rsidRPr="0048120A">
        <w:rPr>
          <w:lang w:val="es-ES"/>
        </w:rPr>
        <w:tab/>
        <w:t>Además analizará el comportamiento estadístico de factores externos que pueden inducir o modificar algunas de las manifestaciones volcánicas como son principalmente agentes meteorológicos e hidrológicos tales como patrones de viento, de lluvia o de trayectorias y caudales de ríos, y la presencia de glaciares o lagunas.</w:t>
      </w:r>
    </w:p>
    <w:p w:rsidR="000C0158" w:rsidRPr="0048120A" w:rsidRDefault="000C0158" w:rsidP="002A06E8">
      <w:pPr>
        <w:rPr>
          <w:lang w:val="es-ES"/>
        </w:rPr>
      </w:pPr>
    </w:p>
    <w:p w:rsidR="000C0158" w:rsidRPr="009B7080" w:rsidRDefault="000C0158" w:rsidP="002A06E8">
      <w:pPr>
        <w:rPr>
          <w:lang w:val="es-ES"/>
        </w:rPr>
      </w:pPr>
      <w:r w:rsidRPr="0048120A">
        <w:rPr>
          <w:lang w:val="es-ES"/>
        </w:rPr>
        <w:t xml:space="preserve">Se debe estimar la probabilidad de que ocurra alguna erupción o manifestación específica, en un intervalo de tiempo determinado. Para ello se utilizarán dos parámetros fundamentales: I) el Índice de Explosividad Volcánica VEI definido en la Guía Básica para la Elaboración de Atlas Estatales y Municipales de Peligros y Riesgos. Fenómenos </w:t>
      </w:r>
      <w:r w:rsidRPr="009B7080">
        <w:rPr>
          <w:lang w:val="es-ES"/>
        </w:rPr>
        <w:t xml:space="preserve">Geológicos </w:t>
      </w:r>
      <w:r w:rsidR="00313C63" w:rsidRPr="009B7080">
        <w:rPr>
          <w:lang w:val="es-ES"/>
        </w:rPr>
        <w:t>anexo</w:t>
      </w:r>
      <w:r w:rsidRPr="009B7080">
        <w:rPr>
          <w:lang w:val="es-ES"/>
        </w:rPr>
        <w:t xml:space="preserve"> </w:t>
      </w:r>
      <w:r w:rsidR="001A67C3" w:rsidRPr="009B7080">
        <w:rPr>
          <w:lang w:val="es-ES"/>
        </w:rPr>
        <w:t>6</w:t>
      </w:r>
      <w:r w:rsidRPr="009B7080">
        <w:rPr>
          <w:lang w:val="es-ES"/>
        </w:rPr>
        <w:t xml:space="preserve">. II) la tasa eruptiva, esto es la tasa media a la que han ocurrido erupciones de cierta magnitud o rango de magnitudes en el tiempo. </w:t>
      </w:r>
    </w:p>
    <w:p w:rsidR="003E0F04" w:rsidRPr="009B7080" w:rsidRDefault="000C0158" w:rsidP="002A06E8">
      <w:pPr>
        <w:rPr>
          <w:lang w:val="es-ES"/>
        </w:rPr>
      </w:pPr>
      <w:r w:rsidRPr="009B7080">
        <w:rPr>
          <w:lang w:val="es-ES"/>
        </w:rPr>
        <w:t>Además, se deberá identificar plenamente si el volcán o volcanes bajo estudio son capaces de producir cada uno de los distintos fenómenos volcánicos primarios o secundarios y evaluarlos;</w:t>
      </w:r>
    </w:p>
    <w:p w:rsidR="003E0F04" w:rsidRPr="009B7080" w:rsidRDefault="000C0158" w:rsidP="002A06E8">
      <w:pPr>
        <w:rPr>
          <w:lang w:val="es-ES"/>
        </w:rPr>
      </w:pPr>
      <w:r w:rsidRPr="009B7080">
        <w:rPr>
          <w:lang w:val="es-ES"/>
        </w:rPr>
        <w:t xml:space="preserve">Peligros primarios: caída de ceniza, proyectiles balísticos, flujos de lava, flujos piroclásticos, avalancha de escombros, lahares, deslizamientos, gases volcánicos y sismos volcánicos; </w:t>
      </w:r>
    </w:p>
    <w:p w:rsidR="000C0158" w:rsidRPr="0048120A" w:rsidRDefault="000C0158" w:rsidP="002A06E8">
      <w:pPr>
        <w:rPr>
          <w:lang w:val="es-ES"/>
        </w:rPr>
      </w:pPr>
      <w:r w:rsidRPr="009B7080">
        <w:rPr>
          <w:lang w:val="es-ES"/>
        </w:rPr>
        <w:t xml:space="preserve">Peligros secundarios: Inundaciones, tsunamis, contaminación de aguas subterráneas y manantiales, geotermalismo. </w:t>
      </w:r>
      <w:r w:rsidR="003E0F04" w:rsidRPr="009B7080">
        <w:rPr>
          <w:lang w:val="es-ES"/>
        </w:rPr>
        <w:t>Éstos están d</w:t>
      </w:r>
      <w:r w:rsidRPr="009B7080">
        <w:rPr>
          <w:lang w:val="es-ES"/>
        </w:rPr>
        <w:t xml:space="preserve">efinidos en la Guía Básica para la Elaboración de Atlas Estatales y Municipales de Peligros y Riesgos. Fenómenos Geológicos </w:t>
      </w:r>
      <w:r w:rsidR="00313C63" w:rsidRPr="009B7080">
        <w:rPr>
          <w:lang w:val="es-ES"/>
        </w:rPr>
        <w:t xml:space="preserve">anexo </w:t>
      </w:r>
      <w:r w:rsidR="001A67C3" w:rsidRPr="009B7080">
        <w:rPr>
          <w:lang w:val="es-ES"/>
        </w:rPr>
        <w:t>6</w:t>
      </w:r>
      <w:r w:rsidRPr="0048120A">
        <w:rPr>
          <w:lang w:val="es-ES"/>
        </w:rPr>
        <w:t xml:space="preserve"> o cualquier otro peligro que se identifique mediante estudios geológicos. </w:t>
      </w:r>
    </w:p>
    <w:p w:rsidR="000C0158" w:rsidRPr="0048120A" w:rsidRDefault="00802097" w:rsidP="002A06E8">
      <w:pPr>
        <w:rPr>
          <w:lang w:val="es-ES"/>
        </w:rPr>
      </w:pPr>
      <w:r>
        <w:rPr>
          <w:lang w:val="es-ES"/>
        </w:rPr>
        <w:t>Se deberá d</w:t>
      </w:r>
      <w:r w:rsidR="000C0158" w:rsidRPr="0048120A">
        <w:rPr>
          <w:lang w:val="es-ES"/>
        </w:rPr>
        <w:t>efinir los escenarios de amenaza volcánica: Estimar las probabilidades que alguna de las diversas manifestaciones volcánicas alcance y afecte una cierta región en un intervalo de tiempo dado. Esto determinaría el peligro o amenaza volcánica asociado a esa manifestación particular.</w:t>
      </w:r>
    </w:p>
    <w:p w:rsidR="000C0158" w:rsidRPr="0048120A" w:rsidRDefault="000C0158" w:rsidP="002A06E8">
      <w:pPr>
        <w:rPr>
          <w:lang w:val="es-ES"/>
        </w:rPr>
      </w:pPr>
      <w:r w:rsidRPr="0048120A">
        <w:rPr>
          <w:lang w:val="es-ES"/>
        </w:rPr>
        <w:t xml:space="preserve">Se deberá elaborar un Mapa de Peligros Volcánicos (escala mínima 1:20,000): Los mapas de peligros volcánicos, representarán cartográficamente la extensión o área probable que puede ser afectada por los productos emitidos en cualquiera de las manifestaciones volcánicas. Se deberá considerar todas las áreas, incluyendo las más alejadas: las cenizas volcánicas pueden dispersarse a distancias superiores a los 100 km; los lahares pueden inundar drenajes, pendiente abajo del área de influencia del volcán. </w:t>
      </w:r>
    </w:p>
    <w:p w:rsidR="000C0158" w:rsidRPr="0048120A" w:rsidRDefault="000C0158" w:rsidP="002A06E8">
      <w:pPr>
        <w:rPr>
          <w:lang w:val="es-ES"/>
        </w:rPr>
      </w:pPr>
      <w:r w:rsidRPr="0048120A">
        <w:rPr>
          <w:lang w:val="es-ES"/>
        </w:rPr>
        <w:t xml:space="preserve">Las áreas de posible afectación se delimitarán a partir de la información geológica, cronológica y vulcanológica obtenida. Adicionalmente, para algunos tipos de productos volcánicos se podrán realizar simulaciones de las trayectorias que tomarían durante una futura erupción a partir de software específico de modelación. </w:t>
      </w:r>
    </w:p>
    <w:p w:rsidR="000C0158" w:rsidRPr="0048120A" w:rsidRDefault="000C0158" w:rsidP="002A06E8">
      <w:pPr>
        <w:rPr>
          <w:lang w:val="es-ES"/>
        </w:rPr>
      </w:pPr>
      <w:r w:rsidRPr="0048120A">
        <w:rPr>
          <w:lang w:val="es-ES"/>
        </w:rPr>
        <w:t xml:space="preserve">En el mapa se deberá distinguir entre los peligros primarios, y secundarios </w:t>
      </w:r>
    </w:p>
    <w:p w:rsidR="000C0158" w:rsidRPr="0048120A" w:rsidRDefault="000C0158" w:rsidP="002A06E8">
      <w:pPr>
        <w:rPr>
          <w:lang w:val="es-ES"/>
        </w:rPr>
      </w:pPr>
    </w:p>
    <w:p w:rsidR="000C0158" w:rsidRPr="0048120A" w:rsidRDefault="000C0158" w:rsidP="001C7D5B">
      <w:pPr>
        <w:pStyle w:val="Ttulo3"/>
      </w:pPr>
      <w:bookmarkStart w:id="163" w:name="_Toc403738053"/>
      <w:r w:rsidRPr="0048120A">
        <w:t>Vulnerabilidad</w:t>
      </w:r>
      <w:bookmarkEnd w:id="163"/>
    </w:p>
    <w:p w:rsidR="000C0158" w:rsidRPr="0048120A" w:rsidRDefault="009A5175" w:rsidP="002A06E8">
      <w:pPr>
        <w:rPr>
          <w:lang w:val="es-ES"/>
        </w:rPr>
      </w:pPr>
      <w:r>
        <w:t xml:space="preserve">Se deberá </w:t>
      </w:r>
      <w:r w:rsidR="00586A2E">
        <w:t>incluir</w:t>
      </w:r>
      <w:r>
        <w:t xml:space="preserve"> las funciones de vulnerabilidad consideradas en el estudio. </w:t>
      </w:r>
      <w:r w:rsidR="000C0158" w:rsidRPr="0048120A">
        <w:rPr>
          <w:lang w:val="es-ES"/>
        </w:rPr>
        <w:t xml:space="preserve">Las funciones de vulnerabilidad se estimarán con base en el alcance e intensidad de cada uno de los fenómenos volcánicos que daña </w:t>
      </w:r>
      <w:r>
        <w:rPr>
          <w:lang w:val="es-ES"/>
        </w:rPr>
        <w:t xml:space="preserve">la infraestructura básica y </w:t>
      </w:r>
      <w:r w:rsidR="000C0158" w:rsidRPr="0048120A">
        <w:rPr>
          <w:lang w:val="es-ES"/>
        </w:rPr>
        <w:t xml:space="preserve">vivienda. </w:t>
      </w:r>
    </w:p>
    <w:p w:rsidR="000C0158" w:rsidRPr="0048120A" w:rsidRDefault="000C0158" w:rsidP="002A06E8">
      <w:pPr>
        <w:rPr>
          <w:lang w:val="es-ES"/>
        </w:rPr>
      </w:pPr>
      <w:r w:rsidRPr="0048120A">
        <w:rPr>
          <w:lang w:val="es-ES"/>
        </w:rPr>
        <w:t xml:space="preserve">Se deberá </w:t>
      </w:r>
      <w:r w:rsidR="00586A2E">
        <w:rPr>
          <w:lang w:val="es-ES"/>
        </w:rPr>
        <w:t>incluir</w:t>
      </w:r>
      <w:r w:rsidRPr="0048120A">
        <w:rPr>
          <w:lang w:val="es-ES"/>
        </w:rPr>
        <w:t xml:space="preserve"> un mapa de vulnerabilidad de las viviendas de acuerdo con el tipo de función de vulnerabilidad para cada uno de los peligros volcánicos</w:t>
      </w:r>
      <w:r w:rsidR="00ED3E10">
        <w:rPr>
          <w:lang w:val="es-ES"/>
        </w:rPr>
        <w:t>,</w:t>
      </w:r>
      <w:r w:rsidRPr="0048120A">
        <w:rPr>
          <w:lang w:val="es-ES"/>
        </w:rPr>
        <w:t xml:space="preserve"> primarios y secundarios. </w:t>
      </w:r>
    </w:p>
    <w:p w:rsidR="000C0158" w:rsidRPr="0048120A" w:rsidRDefault="000C0158" w:rsidP="002A06E8">
      <w:pPr>
        <w:rPr>
          <w:lang w:val="es-ES"/>
        </w:rPr>
      </w:pPr>
    </w:p>
    <w:p w:rsidR="000C0158" w:rsidRPr="0048120A" w:rsidRDefault="000C0158" w:rsidP="001C7D5B">
      <w:pPr>
        <w:pStyle w:val="Ttulo3"/>
      </w:pPr>
      <w:bookmarkStart w:id="164" w:name="_Toc403738054"/>
      <w:r w:rsidRPr="0048120A">
        <w:t>Riesgo</w:t>
      </w:r>
      <w:bookmarkEnd w:id="164"/>
    </w:p>
    <w:p w:rsidR="00187F2E" w:rsidRPr="0048120A" w:rsidRDefault="000C0158" w:rsidP="002A06E8">
      <w:pPr>
        <w:rPr>
          <w:lang w:val="es-ES"/>
        </w:rPr>
      </w:pPr>
      <w:r w:rsidRPr="0048120A">
        <w:rPr>
          <w:lang w:val="es-ES"/>
        </w:rPr>
        <w:t xml:space="preserve">Se deberá </w:t>
      </w:r>
      <w:r w:rsidR="00586A2E">
        <w:rPr>
          <w:lang w:val="es-ES"/>
        </w:rPr>
        <w:t>incluir</w:t>
      </w:r>
      <w:r w:rsidRPr="0048120A">
        <w:rPr>
          <w:lang w:val="es-ES"/>
        </w:rPr>
        <w:t xml:space="preserve"> un mapa de</w:t>
      </w:r>
      <w:r w:rsidR="009A5175">
        <w:rPr>
          <w:lang w:val="es-ES"/>
        </w:rPr>
        <w:t xml:space="preserve"> susceptibilidad de daño y costo esperado del daño debido a cada uno de los peligros volcánicos.</w:t>
      </w:r>
    </w:p>
    <w:p w:rsidR="00BA3071" w:rsidRDefault="00187F2E" w:rsidP="00BA3071">
      <w:pPr>
        <w:rPr>
          <w:lang w:val="es-ES"/>
        </w:rPr>
      </w:pPr>
      <w:r w:rsidRPr="0048120A">
        <w:rPr>
          <w:lang w:val="es-ES"/>
        </w:rPr>
        <w:t xml:space="preserve">Asimismo, se deberá </w:t>
      </w:r>
      <w:r w:rsidR="00586A2E">
        <w:rPr>
          <w:lang w:val="es-ES"/>
        </w:rPr>
        <w:t>incluir</w:t>
      </w:r>
      <w:r w:rsidRPr="0048120A">
        <w:rPr>
          <w:lang w:val="es-ES"/>
        </w:rPr>
        <w:t xml:space="preserve"> la memoria de cálculo de la pérdida esperada de la zona de estudio.</w:t>
      </w:r>
      <w:bookmarkEnd w:id="162"/>
    </w:p>
    <w:p w:rsidR="00DF5518" w:rsidRPr="00C32982" w:rsidRDefault="00DF5518" w:rsidP="008A5FDA">
      <w:pPr>
        <w:pStyle w:val="Ttulo2"/>
      </w:pPr>
      <w:bookmarkStart w:id="165" w:name="_Toc403738055"/>
      <w:r w:rsidRPr="00C32982">
        <w:t xml:space="preserve">Hundimiento y agrietamiento </w:t>
      </w:r>
      <w:r w:rsidR="002425F1" w:rsidRPr="00C32982">
        <w:t>del terreno</w:t>
      </w:r>
      <w:bookmarkEnd w:id="165"/>
    </w:p>
    <w:p w:rsidR="008C586B" w:rsidRPr="00C32982" w:rsidRDefault="00C32982" w:rsidP="00C32982">
      <w:r w:rsidRPr="00C32982">
        <w:t>La evaluación del riesgo por este fenómeno es complicada debido al gran número de factores que influyen en su desarrollo y evolución, así como por las causas que lo detonan. No obstante, para la evaluación de las zonas o áreas susceptibles al mismo, se re</w:t>
      </w:r>
      <w:r w:rsidR="00733E18">
        <w:t>alizan</w:t>
      </w:r>
      <w:r w:rsidRPr="00C32982">
        <w:t xml:space="preserve"> análisis considerando los factores naturales y no naturales que lo desencadenan</w:t>
      </w:r>
      <w:r w:rsidR="00733E18">
        <w:t xml:space="preserve"> y se implementan</w:t>
      </w:r>
      <w:r w:rsidRPr="00C32982">
        <w:t xml:space="preserve"> medidas de monitoreo para conocer su distribución y evolución en una zona o región. La vulnerabilidad o funciones de vulnerabilidad de los sistemas expuestos a este fenómeno se </w:t>
      </w:r>
      <w:r w:rsidR="00733E18">
        <w:t>determinan</w:t>
      </w:r>
      <w:r w:rsidRPr="00C32982">
        <w:t xml:space="preserve"> con base en las características físicas de dichos sistemas, según la velocidad y/o la magnitud del mismo.</w:t>
      </w:r>
    </w:p>
    <w:p w:rsidR="00DF5518" w:rsidRDefault="00DF5518" w:rsidP="00C32982">
      <w:pPr>
        <w:pStyle w:val="Ttulo3"/>
      </w:pPr>
      <w:bookmarkStart w:id="166" w:name="_Toc396843334"/>
      <w:bookmarkStart w:id="167" w:name="_Toc398187769"/>
      <w:bookmarkStart w:id="168" w:name="_Toc401168608"/>
      <w:bookmarkStart w:id="169" w:name="_Toc401168699"/>
      <w:bookmarkStart w:id="170" w:name="_Toc403738056"/>
      <w:bookmarkEnd w:id="166"/>
      <w:bookmarkEnd w:id="167"/>
      <w:bookmarkEnd w:id="168"/>
      <w:bookmarkEnd w:id="169"/>
      <w:r>
        <w:t>Susceptibilidad</w:t>
      </w:r>
      <w:bookmarkEnd w:id="170"/>
    </w:p>
    <w:p w:rsidR="00DF5518" w:rsidRPr="008C586B" w:rsidRDefault="00486525" w:rsidP="002A06E8">
      <w:r w:rsidRPr="008C586B">
        <w:t>Se deberá</w:t>
      </w:r>
      <w:r w:rsidR="00DF5518" w:rsidRPr="008C586B">
        <w:t xml:space="preserve"> </w:t>
      </w:r>
      <w:r w:rsidR="00586A2E">
        <w:rPr>
          <w:szCs w:val="22"/>
          <w:lang w:val="es-ES"/>
        </w:rPr>
        <w:t>incluir</w:t>
      </w:r>
      <w:r w:rsidR="00DF5518" w:rsidRPr="008C586B">
        <w:t xml:space="preserve"> </w:t>
      </w:r>
      <w:r w:rsidRPr="008C586B">
        <w:t>un mapa</w:t>
      </w:r>
      <w:r w:rsidR="00DF5518" w:rsidRPr="008C586B">
        <w:t xml:space="preserve"> </w:t>
      </w:r>
      <w:r w:rsidRPr="008C586B">
        <w:t xml:space="preserve">por cada uno </w:t>
      </w:r>
      <w:r w:rsidR="00DF5518" w:rsidRPr="008C586B">
        <w:t>de los factores que condicionan la susceptibilidad al fenómeno como: geología (depósitos lacustres aluviales, fluviales y aluvio-lacustres), estratigrafía, humedad del suelo e isolíneas del nivel freático</w:t>
      </w:r>
      <w:r w:rsidR="002425F1" w:rsidRPr="008C586B">
        <w:t>, zonas minadas, cavernas</w:t>
      </w:r>
      <w:r w:rsidR="00DF5518" w:rsidRPr="008C586B">
        <w:t>; los cuales deberán determinarse mediante estudios geológicos, geohidrológicos, geotécnicos y geofísicos.</w:t>
      </w:r>
    </w:p>
    <w:p w:rsidR="00DF5518" w:rsidRPr="008C586B" w:rsidRDefault="00DF5518" w:rsidP="002A06E8">
      <w:r>
        <w:t xml:space="preserve">Para la </w:t>
      </w:r>
      <w:r w:rsidRPr="0048120A">
        <w:rPr>
          <w:szCs w:val="22"/>
          <w:lang w:val="es-ES"/>
        </w:rPr>
        <w:t>cuantificación</w:t>
      </w:r>
      <w:r>
        <w:t xml:space="preserve"> y evolución del fenómeno se deberán utilizar imágenes de satélite, levantamientos LIDAR, imágenes aéreas, estudios topográficos u otras técnicas que permitan determinar las áreas de afectación y de ocurrencia del fenómeno</w:t>
      </w:r>
      <w:r w:rsidR="002425F1">
        <w:t xml:space="preserve">. Para el caso de fotografías se deberán hacer análisis e interpretaciones </w:t>
      </w:r>
      <w:r>
        <w:t xml:space="preserve">en un periodo de tiempo no menor a 20 años (inventario). Para los análisis de susceptibilidad se podrán utilizar los procedimientos que se indican en las </w:t>
      </w:r>
      <w:r w:rsidRPr="009B7080">
        <w:t xml:space="preserve">referencias </w:t>
      </w:r>
      <w:r w:rsidR="00264FC0" w:rsidRPr="009B7080">
        <w:t>del anexo 7</w:t>
      </w:r>
      <w:r w:rsidR="00486525" w:rsidRPr="009B7080">
        <w:t>. Se deberá</w:t>
      </w:r>
      <w:r w:rsidR="00486525" w:rsidRPr="008C586B">
        <w:t xml:space="preserve"> </w:t>
      </w:r>
      <w:r w:rsidR="00586A2E">
        <w:t>incluir</w:t>
      </w:r>
      <w:r w:rsidR="00486525" w:rsidRPr="008C586B">
        <w:t xml:space="preserve"> toda la información que se genere o se utilice para los análisis de susceptibilidad, incluyendo un informe o memoria descriptiva con la metodología utilizada.</w:t>
      </w:r>
    </w:p>
    <w:p w:rsidR="00DF5518" w:rsidRDefault="00DF5518" w:rsidP="002A06E8">
      <w:r w:rsidRPr="008C586B">
        <w:t xml:space="preserve">Para los </w:t>
      </w:r>
      <w:r w:rsidR="002425F1" w:rsidRPr="008C586B">
        <w:t xml:space="preserve">casos en los que se analicen los fenómenos </w:t>
      </w:r>
      <w:r w:rsidRPr="008C586B">
        <w:t xml:space="preserve">de </w:t>
      </w:r>
      <w:r w:rsidR="002425F1" w:rsidRPr="008C586B">
        <w:t>hundimiento y agrietamiento del terreno</w:t>
      </w:r>
      <w:r w:rsidR="005B184C">
        <w:t>,</w:t>
      </w:r>
      <w:r w:rsidR="002425F1" w:rsidRPr="008C586B">
        <w:t xml:space="preserve"> asociados a la extracción de agua</w:t>
      </w:r>
      <w:r w:rsidR="008C586B" w:rsidRPr="008C586B">
        <w:t>,</w:t>
      </w:r>
      <w:r w:rsidR="002425F1" w:rsidRPr="008C586B">
        <w:t xml:space="preserve"> </w:t>
      </w:r>
      <w:r w:rsidRPr="008C586B">
        <w:t xml:space="preserve">se deberá elaborar </w:t>
      </w:r>
      <w:r w:rsidR="007A2350" w:rsidRPr="008C586B">
        <w:t xml:space="preserve">un </w:t>
      </w:r>
      <w:r w:rsidR="00E674B7">
        <w:t>inventario</w:t>
      </w:r>
      <w:r w:rsidRPr="008C586B">
        <w:t xml:space="preserve"> de </w:t>
      </w:r>
      <w:r w:rsidR="00E674B7">
        <w:t xml:space="preserve">los pozos de </w:t>
      </w:r>
      <w:r w:rsidRPr="008C586B">
        <w:t>extracción de agua</w:t>
      </w:r>
      <w:ins w:id="171" w:author="Albino Tiburcio Cristobal" w:date="2014-11-13T14:52:00Z">
        <w:r w:rsidR="00E674B7">
          <w:t>,</w:t>
        </w:r>
      </w:ins>
      <w:r w:rsidRPr="008C586B">
        <w:t xml:space="preserve"> donde se especifique el año de instalación del pozo, las profundidades y los gastos de extracción. Así </w:t>
      </w:r>
      <w:r>
        <w:t xml:space="preserve">mismo, se deberán realizar estudios para </w:t>
      </w:r>
      <w:r w:rsidR="002425F1">
        <w:t xml:space="preserve">establecer la relación de </w:t>
      </w:r>
      <w:r w:rsidRPr="0015101F">
        <w:t>la tasa</w:t>
      </w:r>
      <w:r w:rsidR="002425F1">
        <w:t xml:space="preserve"> de crecimiento de la población, contra </w:t>
      </w:r>
      <w:r>
        <w:t xml:space="preserve">la demanda de agua </w:t>
      </w:r>
      <w:r w:rsidR="002425F1">
        <w:t>y la evolución de los fenómenos</w:t>
      </w:r>
      <w:r>
        <w:t>.</w:t>
      </w:r>
    </w:p>
    <w:p w:rsidR="00DF5518" w:rsidRPr="00E71E3A" w:rsidRDefault="00DF5518" w:rsidP="002A06E8">
      <w:r w:rsidRPr="00124ABE">
        <w:t>Se deberá contar con información fehaciente de las autoridades locales</w:t>
      </w:r>
      <w:r w:rsidR="002425F1">
        <w:t>, estatales</w:t>
      </w:r>
      <w:r w:rsidRPr="00124ABE">
        <w:t xml:space="preserve"> y/o federales que competen.</w:t>
      </w:r>
    </w:p>
    <w:p w:rsidR="00DF5518" w:rsidRDefault="00DF5518" w:rsidP="002A06E8">
      <w:r>
        <w:t>Para fines de la planeación del territorio y el desarrollo urbano los mapas deberán ser elaborados con escalas de 1:1,000 a 1:10,000.</w:t>
      </w:r>
    </w:p>
    <w:p w:rsidR="00DF5518" w:rsidRDefault="00DF5518" w:rsidP="002A06E8">
      <w:r>
        <w:t xml:space="preserve">Todos los mapas, procedimientos y análisis empleados se deberán </w:t>
      </w:r>
      <w:r w:rsidR="00586A2E">
        <w:t>incluir</w:t>
      </w:r>
      <w:r>
        <w:t xml:space="preserve"> en un informe en el que se incluya la memoria de cálculo, los criterios y las metodologías utilizadas para la elaboración de los mapas. Así mismo, se deberá </w:t>
      </w:r>
      <w:r w:rsidR="00586A2E">
        <w:t>incluir</w:t>
      </w:r>
      <w:r>
        <w:t xml:space="preserve"> las bases de datos utilizadas y los mapas de susceptibilidad en formatos compatibles con el ANR.</w:t>
      </w:r>
    </w:p>
    <w:p w:rsidR="00DF5518" w:rsidRDefault="00DF5518" w:rsidP="00DF5518"/>
    <w:p w:rsidR="00DF5518" w:rsidRDefault="00DF5518" w:rsidP="001C7D5B">
      <w:pPr>
        <w:pStyle w:val="Ttulo3"/>
      </w:pPr>
      <w:bookmarkStart w:id="172" w:name="_Toc403738057"/>
      <w:r>
        <w:t>Vulnerabilidad</w:t>
      </w:r>
      <w:bookmarkEnd w:id="172"/>
    </w:p>
    <w:p w:rsidR="007A2350" w:rsidRPr="008C586B" w:rsidRDefault="00ED3E10" w:rsidP="007A2350">
      <w:pPr>
        <w:widowControl w:val="0"/>
      </w:pPr>
      <w:r>
        <w:t>Se deberá</w:t>
      </w:r>
      <w:r w:rsidR="00EA2EF5" w:rsidRPr="008C586B">
        <w:t xml:space="preserve"> </w:t>
      </w:r>
      <w:r w:rsidR="00586A2E">
        <w:t>incluir</w:t>
      </w:r>
      <w:r w:rsidR="00EA2EF5" w:rsidRPr="008C586B">
        <w:t xml:space="preserve"> las funciones de vulnerabilidad consideradas en el estudio. </w:t>
      </w:r>
      <w:r w:rsidR="00DF5518" w:rsidRPr="008C586B">
        <w:t xml:space="preserve">Las funciones de vulnerabilidad se deberán </w:t>
      </w:r>
      <w:r>
        <w:t xml:space="preserve">definir </w:t>
      </w:r>
      <w:r w:rsidR="00DF5518" w:rsidRPr="008C586B">
        <w:t>con base en las características físicas de los sistemas expuestos</w:t>
      </w:r>
      <w:r w:rsidR="002425F1" w:rsidRPr="008C586B">
        <w:t>;</w:t>
      </w:r>
      <w:r w:rsidR="00DF5518" w:rsidRPr="008C586B">
        <w:t xml:space="preserve"> s</w:t>
      </w:r>
      <w:r w:rsidR="007A2350" w:rsidRPr="008C586B">
        <w:t>egún la intensidad del fenómeno, la cual estará definida por la velocidad y la magnitud del hundimiento total y</w:t>
      </w:r>
      <w:r w:rsidR="002425F1" w:rsidRPr="008C586B">
        <w:t>/o</w:t>
      </w:r>
      <w:r w:rsidR="007A2350" w:rsidRPr="008C586B">
        <w:t xml:space="preserve"> diferencial.</w:t>
      </w:r>
    </w:p>
    <w:p w:rsidR="00DF5518" w:rsidRDefault="00DF5518" w:rsidP="002A06E8">
      <w:r w:rsidRPr="008C586B">
        <w:t xml:space="preserve">Se deberá </w:t>
      </w:r>
      <w:r w:rsidR="00586A2E">
        <w:t>incluir</w:t>
      </w:r>
      <w:r w:rsidRPr="008C586B">
        <w:t xml:space="preserve"> mapas de vulnerabilidad por cada tipo de</w:t>
      </w:r>
      <w:r>
        <w:t xml:space="preserve"> sistema expuesto, fundamentados con funciones de vulnerabilidad según la tipología del sistema expuesto y las intensidades que se determinen con el mapa de susceptibilidad.</w:t>
      </w:r>
    </w:p>
    <w:p w:rsidR="00DF5518" w:rsidRDefault="00DF5518" w:rsidP="002A06E8">
      <w:r>
        <w:t xml:space="preserve">Todos los mapas y análisis de vulnerabilidad que se </w:t>
      </w:r>
      <w:r w:rsidR="00ED3E10">
        <w:t xml:space="preserve">desarrollen </w:t>
      </w:r>
      <w:r>
        <w:t>deberán estar acompañados de sus respectivos informes, memorias de cálculo, funciones de vulnerabilidad y bases de datos que incluyan los catálogos de funciones de vulnerabilidad en formatos que sean compatibles con el ANR.</w:t>
      </w:r>
    </w:p>
    <w:p w:rsidR="001C7D5B" w:rsidRDefault="001C7D5B" w:rsidP="002A06E8"/>
    <w:p w:rsidR="00DF5518" w:rsidRDefault="00DF5518" w:rsidP="001C7D5B">
      <w:pPr>
        <w:pStyle w:val="Ttulo3"/>
      </w:pPr>
      <w:bookmarkStart w:id="173" w:name="_Toc403738058"/>
      <w:r>
        <w:t>Estimación de daños</w:t>
      </w:r>
      <w:bookmarkEnd w:id="173"/>
    </w:p>
    <w:p w:rsidR="007A2350" w:rsidRPr="008C586B" w:rsidRDefault="007A2350" w:rsidP="007A2350">
      <w:pPr>
        <w:widowControl w:val="0"/>
      </w:pPr>
      <w:r w:rsidRPr="008C586B">
        <w:t xml:space="preserve">Se deberá </w:t>
      </w:r>
      <w:r w:rsidR="00586A2E">
        <w:t>incluir</w:t>
      </w:r>
      <w:r w:rsidRPr="008C586B">
        <w:t xml:space="preserve"> un mapa de </w:t>
      </w:r>
      <w:r w:rsidR="00E674B7">
        <w:t>estimación de daños por</w:t>
      </w:r>
      <w:r w:rsidRPr="008C586B">
        <w:t xml:space="preserve"> por cada sistema expuesto que se analice, indicando los costos del daño esperado en la infraestructura básica y edificación de vivienda, así como la memoria de cálculo.</w:t>
      </w:r>
    </w:p>
    <w:p w:rsidR="00DF5518" w:rsidRDefault="00DF5518" w:rsidP="002A06E8">
      <w:r>
        <w:t>Para fines de la planeación del territorio y el desarrollo urbano los mapas deberán ser elaborados con escalas de 1</w:t>
      </w:r>
      <w:r w:rsidRPr="0007310A">
        <w:t>:</w:t>
      </w:r>
      <w:r>
        <w:t>1</w:t>
      </w:r>
      <w:r w:rsidRPr="0007310A">
        <w:t xml:space="preserve">,000 </w:t>
      </w:r>
      <w:r>
        <w:t>a 1:10,000.</w:t>
      </w:r>
    </w:p>
    <w:p w:rsidR="00FD369F" w:rsidRDefault="00FD369F" w:rsidP="002A06E8"/>
    <w:p w:rsidR="00DE42BC" w:rsidRDefault="00DE42BC" w:rsidP="00BC3054">
      <w:pPr>
        <w:ind w:left="1134" w:hanging="414"/>
        <w:rPr>
          <w:szCs w:val="22"/>
        </w:rPr>
      </w:pPr>
    </w:p>
    <w:p w:rsidR="00127F50" w:rsidRPr="00F909A8" w:rsidRDefault="00127F50" w:rsidP="008A5FDA">
      <w:pPr>
        <w:pStyle w:val="Ttulo1"/>
        <w:jc w:val="center"/>
      </w:pPr>
      <w:bookmarkStart w:id="174" w:name="_Toc403738059"/>
      <w:r w:rsidRPr="00F909A8">
        <w:t>Fenómenos Hidrometeorológicos</w:t>
      </w:r>
      <w:bookmarkEnd w:id="174"/>
    </w:p>
    <w:p w:rsidR="00FD369F" w:rsidRDefault="00FD369F" w:rsidP="008A5FDA">
      <w:pPr>
        <w:pStyle w:val="Ttulo2"/>
        <w:numPr>
          <w:ilvl w:val="0"/>
          <w:numId w:val="0"/>
        </w:numPr>
        <w:jc w:val="center"/>
      </w:pPr>
      <w:bookmarkStart w:id="175" w:name="_Toc403738060"/>
      <w:bookmarkStart w:id="176" w:name="_Toc388377661"/>
      <w:r>
        <w:t xml:space="preserve">Ciclón tropical, Inundaciones pluviales, Inundaciones fluviales, </w:t>
      </w:r>
      <w:r w:rsidR="00C15413">
        <w:t>marea de tormenta (</w:t>
      </w:r>
      <w:r>
        <w:t>Inundaciones costeras</w:t>
      </w:r>
      <w:r w:rsidR="00C15413">
        <w:t>)</w:t>
      </w:r>
      <w:r>
        <w:t>, Inundaciones lacustres, Tormentas de nieve, Tormentas de granizo, Tormentas  de electricidad, Sequías,</w:t>
      </w:r>
      <w:r w:rsidR="00C15413">
        <w:t xml:space="preserve"> Ondas cálidas y Ondas gélidas</w:t>
      </w:r>
      <w:bookmarkEnd w:id="175"/>
    </w:p>
    <w:p w:rsidR="00FD369F" w:rsidRDefault="00FD369F" w:rsidP="00EF42C9">
      <w:pPr>
        <w:pStyle w:val="Ttulo3"/>
        <w:numPr>
          <w:ilvl w:val="2"/>
          <w:numId w:val="8"/>
        </w:numPr>
        <w:ind w:left="1224"/>
      </w:pPr>
      <w:bookmarkStart w:id="177" w:name="_Toc403738061"/>
      <w:r>
        <w:t>Sistemas expuestos</w:t>
      </w:r>
      <w:bookmarkEnd w:id="177"/>
    </w:p>
    <w:p w:rsidR="00FD369F" w:rsidRDefault="00FD369F" w:rsidP="00FD369F">
      <w:pPr>
        <w:widowControl w:val="0"/>
      </w:pPr>
      <w:r>
        <w:t>El sistema expuesto que se analice, deberá ser: población, vivienda e infraestructura estratégica anteriormente señalada.</w:t>
      </w:r>
    </w:p>
    <w:p w:rsidR="00FD369F" w:rsidRDefault="00FD369F" w:rsidP="00FD369F">
      <w:pPr>
        <w:rPr>
          <w:lang w:val="es-ES"/>
        </w:rPr>
      </w:pPr>
      <w:r>
        <w:rPr>
          <w:lang w:val="es-ES"/>
        </w:rPr>
        <w:t>Las características del sistema expuesto que se deberá analizar son: la tipología de vivienda y tiempo de vida de las viviendas en la zona de estudio. La tipología de vivienda deberá incluir la geometría general de la edificación, número de niveles y sistema constructivo.</w:t>
      </w:r>
    </w:p>
    <w:p w:rsidR="00FD369F" w:rsidRDefault="00FD369F" w:rsidP="00FD369F">
      <w:pPr>
        <w:rPr>
          <w:lang w:val="es-ES"/>
        </w:rPr>
      </w:pPr>
      <w:r>
        <w:rPr>
          <w:lang w:val="es-ES"/>
        </w:rPr>
        <w:t xml:space="preserve">Se deberá </w:t>
      </w:r>
      <w:r w:rsidR="00586A2E">
        <w:rPr>
          <w:lang w:val="es-ES"/>
        </w:rPr>
        <w:t>incluir</w:t>
      </w:r>
      <w:r>
        <w:rPr>
          <w:lang w:val="es-ES"/>
        </w:rPr>
        <w:t xml:space="preserve"> la base de datos de los sistemas expuestos</w:t>
      </w:r>
      <w:r w:rsidR="00682AD6" w:rsidRPr="00682AD6">
        <w:rPr>
          <w:lang w:val="es-ES"/>
        </w:rPr>
        <w:t>, así como su ubicación</w:t>
      </w:r>
      <w:r>
        <w:rPr>
          <w:lang w:val="es-ES"/>
        </w:rPr>
        <w:t>.</w:t>
      </w:r>
    </w:p>
    <w:p w:rsidR="00FD369F" w:rsidRDefault="00FD369F" w:rsidP="00FD369F">
      <w:r>
        <w:t>Asimismo, se estimará la población asentada en dicha zona</w:t>
      </w:r>
      <w:r w:rsidR="00224082">
        <w:t xml:space="preserve">; para ello, podrá incluir  </w:t>
      </w:r>
      <w:r>
        <w:t>edad, sexo y capacidades diferentes.</w:t>
      </w:r>
    </w:p>
    <w:p w:rsidR="00FD369F" w:rsidRDefault="00FD369F" w:rsidP="00FD369F">
      <w:r>
        <w:t>Para el caso específico de:</w:t>
      </w:r>
    </w:p>
    <w:p w:rsidR="00FD369F" w:rsidRDefault="00FD369F" w:rsidP="00FD369F">
      <w:r>
        <w:t xml:space="preserve"> Inundaciones costeras por marea de tormenta, pluviales, fluviales y lacustres, se deberá analizar, como parte del sistema expuesto, el menaje de la vivienda, y se estimará el valor del mismo en cada una de las viviendas en la zona de estudio. Para el cálculo del riesgo se podrá </w:t>
      </w:r>
      <w:r>
        <w:rPr>
          <w:szCs w:val="22"/>
          <w:lang w:eastAsia="es-MX"/>
        </w:rPr>
        <w:t>usar</w:t>
      </w:r>
      <w:r>
        <w:t xml:space="preserve"> la estimación del costo de menaje con el método descrito en el anexo </w:t>
      </w:r>
      <w:r w:rsidR="00191C4D" w:rsidRPr="004F6CFE">
        <w:rPr>
          <w:highlight w:val="yellow"/>
        </w:rPr>
        <w:t>8</w:t>
      </w:r>
      <w:r>
        <w:t>.</w:t>
      </w:r>
    </w:p>
    <w:p w:rsidR="00FD369F" w:rsidRDefault="00FD369F" w:rsidP="00FD369F">
      <w:r>
        <w:t>Tormentas de granizo y de nieve, los sistemas expuestos deberán incluir,</w:t>
      </w:r>
      <w:r w:rsidR="005B184C">
        <w:t xml:space="preserve"> </w:t>
      </w:r>
      <w:r>
        <w:t>además, techos de viviendas, cultivos y ganado.</w:t>
      </w:r>
    </w:p>
    <w:p w:rsidR="00FD369F" w:rsidRDefault="00FD369F" w:rsidP="00FD369F">
      <w:r>
        <w:t>Tormentas eléctricas,  los sistemas expuestos deberán incluir, además,  ganado.</w:t>
      </w:r>
    </w:p>
    <w:p w:rsidR="00FD369F" w:rsidRDefault="00FD369F" w:rsidP="00FD369F">
      <w:r>
        <w:t>Sequía, los sistemas expuestos deberán incluir, además, cultivos y ganado.</w:t>
      </w:r>
    </w:p>
    <w:p w:rsidR="00FD369F" w:rsidRDefault="00FD369F" w:rsidP="00FD369F">
      <w:r>
        <w:t>Ondas gélidas, los sistemas expuestos deberán incluir, sistemas de agua potable, cultivos y ganado.</w:t>
      </w:r>
    </w:p>
    <w:p w:rsidR="00FD369F" w:rsidRDefault="00FD369F" w:rsidP="00FD369F">
      <w:r>
        <w:t>Vientos fuertes, provocados por ciclones tropicales y tornados, en el caso de la vivienda, además se deberá considerar las siguientes características: sistema constructivo, sistema de techo, características de las bardas de colindancia y tipos de materiales usados en puertas y ventanas. Además, para la infraestructura urbana se deberá incluir las dimensiones generales de las superficies de mayor relevancia, por ejemplo, en las estaciones de distribución de gasolina, la altura de la techumbre y la superficie que cubre; en el caso de los anuncios espectaculares, las dimensiones máximas del anuncio y la altura de ubicación.</w:t>
      </w:r>
    </w:p>
    <w:p w:rsidR="00FD369F" w:rsidRPr="00FD369F" w:rsidRDefault="00FD369F" w:rsidP="00FD369F">
      <w:pPr>
        <w:pStyle w:val="Ttulo2"/>
        <w:numPr>
          <w:ilvl w:val="0"/>
          <w:numId w:val="0"/>
        </w:numPr>
        <w:ind w:left="3126"/>
        <w:rPr>
          <w:lang w:val="es-MX"/>
        </w:rPr>
      </w:pPr>
    </w:p>
    <w:p w:rsidR="00F609F4" w:rsidRPr="00FD369F" w:rsidRDefault="00F609F4" w:rsidP="008A5FDA">
      <w:pPr>
        <w:pStyle w:val="Ttulo2"/>
        <w:jc w:val="center"/>
      </w:pPr>
      <w:bookmarkStart w:id="178" w:name="_Toc403738062"/>
      <w:r w:rsidRPr="00FD369F">
        <w:t>INUNDACIONES COSTERAS POR MAREA DE TORMENTA</w:t>
      </w:r>
      <w:bookmarkEnd w:id="176"/>
      <w:bookmarkEnd w:id="178"/>
    </w:p>
    <w:p w:rsidR="001C7D5B" w:rsidRPr="000E6999" w:rsidRDefault="000E6999" w:rsidP="000E6999">
      <w:pPr>
        <w:rPr>
          <w:szCs w:val="22"/>
        </w:rPr>
      </w:pPr>
      <w:bookmarkStart w:id="179" w:name="_Toc388377670"/>
      <w:r>
        <w:rPr>
          <w:szCs w:val="22"/>
        </w:rPr>
        <w:t xml:space="preserve">La marea de tormenta es el ascenso del nivel del mar generado por ciclones tropicales intensos en zonas bajas que colindan con el océano. Sobre este ascenso de nivel del mar también </w:t>
      </w:r>
      <w:r w:rsidR="00F552D9">
        <w:rPr>
          <w:szCs w:val="22"/>
        </w:rPr>
        <w:t xml:space="preserve">se presenta </w:t>
      </w:r>
      <w:r>
        <w:rPr>
          <w:szCs w:val="22"/>
        </w:rPr>
        <w:t xml:space="preserve">oleaje, que en ocasiones será importante considerar y </w:t>
      </w:r>
      <w:r w:rsidR="00F552D9">
        <w:rPr>
          <w:szCs w:val="22"/>
        </w:rPr>
        <w:t>calcular</w:t>
      </w:r>
      <w:r>
        <w:rPr>
          <w:szCs w:val="22"/>
        </w:rPr>
        <w:t>, sobre todo si hay vivienda o infraestructura sobre la playa.</w:t>
      </w:r>
    </w:p>
    <w:p w:rsidR="00353DB4" w:rsidRDefault="00353DB4" w:rsidP="001C7D5B">
      <w:pPr>
        <w:pStyle w:val="Ttulo3"/>
      </w:pPr>
      <w:bookmarkStart w:id="180" w:name="_Toc403738063"/>
      <w:r>
        <w:t>Peligro</w:t>
      </w:r>
      <w:bookmarkEnd w:id="180"/>
    </w:p>
    <w:p w:rsidR="00353DB4" w:rsidRDefault="00353DB4" w:rsidP="002A06E8">
      <w:r>
        <w:t xml:space="preserve">Se deberá </w:t>
      </w:r>
      <w:r w:rsidR="00586A2E">
        <w:t>incluir</w:t>
      </w:r>
      <w:r>
        <w:t xml:space="preserve"> mapas de inundaciones costeras asociados para tormenta tropical y para cada intensidad </w:t>
      </w:r>
      <w:r w:rsidR="00682AD6" w:rsidRPr="00682AD6">
        <w:t xml:space="preserve">de huracán en </w:t>
      </w:r>
      <w:r>
        <w:t>la escala Saffir-Simpson (hasta seis mapas), donde el parámetro de intensidad es el tirante de agua o altura de inundación.</w:t>
      </w:r>
    </w:p>
    <w:p w:rsidR="00353DB4" w:rsidRPr="009B7080" w:rsidRDefault="00353DB4" w:rsidP="002A06E8">
      <w:r w:rsidRPr="003E2A6C">
        <w:t xml:space="preserve">El cálculo de la marea de tormenta  se obtendrá de acuerdo con </w:t>
      </w:r>
      <w:r>
        <w:t>un</w:t>
      </w:r>
      <w:r w:rsidRPr="003E2A6C">
        <w:t xml:space="preserve"> método simplificado descrito </w:t>
      </w:r>
      <w:r w:rsidRPr="004F6CFE">
        <w:rPr>
          <w:highlight w:val="yellow"/>
        </w:rPr>
        <w:t xml:space="preserve">en </w:t>
      </w:r>
      <w:r w:rsidR="0048000F" w:rsidRPr="004F6CFE">
        <w:rPr>
          <w:highlight w:val="yellow"/>
        </w:rPr>
        <w:t xml:space="preserve">el anexo </w:t>
      </w:r>
      <w:r w:rsidR="001670B6" w:rsidRPr="004F6CFE">
        <w:rPr>
          <w:highlight w:val="yellow"/>
        </w:rPr>
        <w:t>8</w:t>
      </w:r>
      <w:r w:rsidR="0048000F" w:rsidRPr="009B7080">
        <w:rPr>
          <w:noProof/>
        </w:rPr>
        <w:t xml:space="preserve"> </w:t>
      </w:r>
      <w:r w:rsidRPr="009B7080">
        <w:t>o cualquier otro método con características superiores.</w:t>
      </w:r>
    </w:p>
    <w:p w:rsidR="00353DB4" w:rsidRPr="009B7080" w:rsidRDefault="00353DB4" w:rsidP="002A06E8">
      <w:r w:rsidRPr="009B7080">
        <w:t xml:space="preserve">Finalmente, se deberá </w:t>
      </w:r>
      <w:r w:rsidR="00586A2E" w:rsidRPr="009B7080">
        <w:t>incluir</w:t>
      </w:r>
      <w:r w:rsidRPr="009B7080">
        <w:t xml:space="preserve"> la memoria de cálculo para la elaboración  de los mapas, indicando el método y la base de datos de trayectorias ciclónicas utilizadas.</w:t>
      </w:r>
    </w:p>
    <w:p w:rsidR="00353DB4" w:rsidRPr="009B7080" w:rsidRDefault="00353DB4" w:rsidP="002A06E8">
      <w:r w:rsidRPr="009B7080">
        <w:t>Se podrá usar batimetría para el uso de metodologías más precisas.</w:t>
      </w:r>
    </w:p>
    <w:p w:rsidR="00353DB4" w:rsidRPr="009B7080" w:rsidRDefault="00353DB4" w:rsidP="002A06E8">
      <w:r w:rsidRPr="009B7080">
        <w:t>Se podrá tomar en cuenta las fuerzas dinámicas generadas por la marea de tormenta y el oleaje que puedan dañar a las estructuras, la cuales deberán ser revisadas a la luz de un modelo numérico aplicado en la zona de estudio.</w:t>
      </w:r>
    </w:p>
    <w:p w:rsidR="001C7D5B" w:rsidRPr="009B7080" w:rsidRDefault="001C7D5B" w:rsidP="002A06E8"/>
    <w:p w:rsidR="00353DB4" w:rsidRPr="009B7080" w:rsidRDefault="00353DB4" w:rsidP="001C7D5B">
      <w:pPr>
        <w:pStyle w:val="Ttulo3"/>
      </w:pPr>
      <w:bookmarkStart w:id="181" w:name="_Toc403738064"/>
      <w:r w:rsidRPr="009B7080">
        <w:t>Vulnerabilidad</w:t>
      </w:r>
      <w:bookmarkEnd w:id="181"/>
    </w:p>
    <w:p w:rsidR="00353DB4" w:rsidRPr="009B7080" w:rsidRDefault="00EF20F0" w:rsidP="002A06E8">
      <w:r w:rsidRPr="009B7080">
        <w:t xml:space="preserve">Se deberá </w:t>
      </w:r>
      <w:r w:rsidR="00586A2E" w:rsidRPr="009B7080">
        <w:t>incluir</w:t>
      </w:r>
      <w:r w:rsidRPr="009B7080">
        <w:t xml:space="preserve"> las funciones de vulnerabilidad consideradas en el estudio. </w:t>
      </w:r>
      <w:r w:rsidR="00353DB4" w:rsidRPr="009B7080">
        <w:t xml:space="preserve">Las funciones de vulnerabilidad se estimarán con base en el tirante de inundación que daña el menaje de cada vivienda. Se podrán usar las funciones de vulnerabilidad del </w:t>
      </w:r>
      <w:r w:rsidR="00FA5471" w:rsidRPr="009B7080">
        <w:t>a</w:t>
      </w:r>
      <w:r w:rsidR="00353DB4" w:rsidRPr="009B7080">
        <w:t xml:space="preserve">nexo </w:t>
      </w:r>
      <w:r w:rsidR="00191C4D" w:rsidRPr="004F6CFE">
        <w:rPr>
          <w:highlight w:val="yellow"/>
        </w:rPr>
        <w:t>9</w:t>
      </w:r>
      <w:r w:rsidR="00353DB4" w:rsidRPr="009B7080">
        <w:t>.</w:t>
      </w:r>
    </w:p>
    <w:p w:rsidR="00353DB4" w:rsidRDefault="00353DB4" w:rsidP="002A06E8">
      <w:r w:rsidRPr="009B7080">
        <w:t xml:space="preserve">Se deberá </w:t>
      </w:r>
      <w:r w:rsidR="00586A2E" w:rsidRPr="009B7080">
        <w:t>incluir</w:t>
      </w:r>
      <w:r w:rsidRPr="009B7080">
        <w:t xml:space="preserve"> un mapa de vulnerabilidad de las viviendas de acuerdo con el tipo de función de vulnerabilidad.</w:t>
      </w:r>
    </w:p>
    <w:p w:rsidR="00353DB4" w:rsidRDefault="00353DB4" w:rsidP="002A06E8">
      <w:r>
        <w:t>En el caso de que no se u</w:t>
      </w:r>
      <w:r w:rsidR="00DF5BA2">
        <w:t>tilicen</w:t>
      </w:r>
      <w:r>
        <w:t xml:space="preserve"> las funciones de vulnerabilidad </w:t>
      </w:r>
      <w:r w:rsidRPr="009B7080">
        <w:t xml:space="preserve">del </w:t>
      </w:r>
      <w:r w:rsidR="00FA5471" w:rsidRPr="009B7080">
        <w:t>a</w:t>
      </w:r>
      <w:r w:rsidRPr="009B7080">
        <w:t xml:space="preserve">nexo </w:t>
      </w:r>
      <w:r w:rsidR="00191C4D" w:rsidRPr="004F6CFE">
        <w:rPr>
          <w:highlight w:val="yellow"/>
        </w:rPr>
        <w:t>9</w:t>
      </w:r>
      <w:r w:rsidRPr="009B7080">
        <w:t xml:space="preserve"> se deberá </w:t>
      </w:r>
      <w:r w:rsidR="00586A2E" w:rsidRPr="009B7080">
        <w:t>incluir</w:t>
      </w:r>
      <w:r w:rsidRPr="009B7080">
        <w:t xml:space="preserve"> el conjunto de valores de tirante contra porcentaje de daño, o de la función</w:t>
      </w:r>
      <w:r>
        <w:t xml:space="preserve"> de vulnerabilidad utilizada, incluyendo su sustento técnico.</w:t>
      </w:r>
    </w:p>
    <w:p w:rsidR="00353DB4" w:rsidRDefault="00353DB4" w:rsidP="002A06E8">
      <w:r>
        <w:t>En caso que se analicen las fuerzas dinámicas generadas por la marea de tormenta y el oleaje</w:t>
      </w:r>
      <w:ins w:id="182" w:author="mjimeneze" w:date="2014-11-13T16:31:00Z">
        <w:r w:rsidR="00682AD6">
          <w:t>,</w:t>
        </w:r>
      </w:ins>
      <w:r>
        <w:t xml:space="preserve"> deberán utilizarse funciones de vulnerabilidad que consideren dichas fuerzas contra el porcentaje de daño de las estructuras.</w:t>
      </w:r>
    </w:p>
    <w:p w:rsidR="001C7D5B" w:rsidRDefault="001C7D5B" w:rsidP="002A06E8"/>
    <w:p w:rsidR="00353DB4" w:rsidRDefault="00353DB4" w:rsidP="001C7D5B">
      <w:pPr>
        <w:pStyle w:val="Ttulo3"/>
      </w:pPr>
      <w:bookmarkStart w:id="183" w:name="_Toc403738065"/>
      <w:r>
        <w:t>Riesgo</w:t>
      </w:r>
      <w:bookmarkEnd w:id="183"/>
    </w:p>
    <w:p w:rsidR="00353DB4" w:rsidRDefault="00353DB4" w:rsidP="002A06E8">
      <w:r>
        <w:t xml:space="preserve">Se deberá </w:t>
      </w:r>
      <w:r w:rsidR="00586A2E">
        <w:t>incluir</w:t>
      </w:r>
      <w:r>
        <w:t xml:space="preserve"> un mapa de</w:t>
      </w:r>
      <w:r w:rsidR="00EF20F0">
        <w:t xml:space="preserve"> la susceptibilidad de daño, en el cual se podrá incluir  e</w:t>
      </w:r>
      <w:r>
        <w:t>l costo anual esperado de daño por menaje de las viviendas debido a la inundación costera.</w:t>
      </w:r>
    </w:p>
    <w:p w:rsidR="00353DB4" w:rsidRDefault="00353DB4" w:rsidP="002A06E8">
      <w:r>
        <w:t xml:space="preserve">Asimismo, se deberá </w:t>
      </w:r>
      <w:r w:rsidR="00586A2E">
        <w:t>incluir</w:t>
      </w:r>
      <w:r>
        <w:t xml:space="preserve"> la memoria de cálculo de la pérdida anual esperada de la zona de estudio.</w:t>
      </w:r>
    </w:p>
    <w:p w:rsidR="00353DB4" w:rsidRDefault="00353DB4" w:rsidP="002A06E8">
      <w:r>
        <w:t xml:space="preserve">Se podrá usar la metodología para obtener el costo anual esperado de daño por menaje de las viviendas debido a la inundación costera, descrita en </w:t>
      </w:r>
      <w:r w:rsidR="0048000F">
        <w:t xml:space="preserve">las referencias bibliográficas indicadas </w:t>
      </w:r>
      <w:r w:rsidR="0048000F" w:rsidRPr="009B7080">
        <w:t xml:space="preserve">en el anexo </w:t>
      </w:r>
      <w:r w:rsidR="001670B6" w:rsidRPr="009B7080">
        <w:t>8</w:t>
      </w:r>
      <w:r w:rsidR="0048000F" w:rsidRPr="009B7080">
        <w:t>.</w:t>
      </w:r>
    </w:p>
    <w:p w:rsidR="00353DB4" w:rsidRDefault="00353DB4" w:rsidP="002A06E8">
      <w:r>
        <w:t>En el análisis de riesgo se deberá estimar la población potencialmente afectable y, de preferencia, representar, mediante un mapa, la distribución de sus características.</w:t>
      </w:r>
    </w:p>
    <w:p w:rsidR="00353DB4" w:rsidRDefault="00353DB4" w:rsidP="002A06E8">
      <w:r>
        <w:t>En caso que se analicen las fuerzas dinámicas generadas por la marea de tormenta y el oleaje deberá calcularse el costo anual esperado de daño de las estructuras.</w:t>
      </w:r>
    </w:p>
    <w:p w:rsidR="00353DB4" w:rsidRPr="00146D59" w:rsidRDefault="00353DB4" w:rsidP="00353DB4"/>
    <w:p w:rsidR="007D712C" w:rsidRPr="009B7080" w:rsidRDefault="007D712C" w:rsidP="008A5FDA">
      <w:pPr>
        <w:pStyle w:val="Ttulo2"/>
        <w:jc w:val="center"/>
      </w:pPr>
      <w:bookmarkStart w:id="184" w:name="_Toc403738066"/>
      <w:bookmarkStart w:id="185" w:name="_Toc388377671"/>
      <w:bookmarkEnd w:id="179"/>
      <w:r w:rsidRPr="009B7080">
        <w:t>Inundaciones fluviales</w:t>
      </w:r>
      <w:bookmarkEnd w:id="184"/>
    </w:p>
    <w:p w:rsidR="00C06D99" w:rsidRDefault="00C06D99" w:rsidP="00C06D99">
      <w:r w:rsidRPr="00A043B2">
        <w:t>En la evaluación del riesgo de inundaciones fluviales se realiza el análisis de flujos superficiales en una dimensión, estableciéndose la variación de los gastos, velocidades y perfiles de la superficie libre del agua en los cauces de naturaleza perenne e intermitente de una cuenca de interés, para identificar las zonas donde puede presentarse un desbordamiento que genere una inundación y sus consecuentes daños, asociados a un periodo de retorno</w:t>
      </w:r>
      <w:r>
        <w:t>.</w:t>
      </w:r>
    </w:p>
    <w:p w:rsidR="007D712C" w:rsidRDefault="007D712C" w:rsidP="001C7D5B">
      <w:pPr>
        <w:pStyle w:val="Ttulo3"/>
      </w:pPr>
      <w:bookmarkStart w:id="186" w:name="_Toc403738067"/>
      <w:r>
        <w:t>Peligro</w:t>
      </w:r>
      <w:bookmarkEnd w:id="186"/>
    </w:p>
    <w:p w:rsidR="007D712C" w:rsidRDefault="007D712C" w:rsidP="002A06E8">
      <w:r>
        <w:t xml:space="preserve">Se deberá </w:t>
      </w:r>
      <w:r w:rsidR="00586A2E">
        <w:t>incluir</w:t>
      </w:r>
      <w:r>
        <w:t xml:space="preserve"> mapas de inundaciones fluviales calculadas con el tránsito hidráulico de hidrogramas de escurrimiento directo, asociados a los periodos de retorno siguientes: </w:t>
      </w:r>
      <w:r w:rsidRPr="00FA3C39">
        <w:rPr>
          <w:rFonts w:eastAsia="SimSun"/>
          <w:lang w:eastAsia="es-MX"/>
        </w:rPr>
        <w:t>2, 5, 10, 25, 50, 100, 250, 500</w:t>
      </w:r>
      <w:r>
        <w:rPr>
          <w:rFonts w:eastAsia="SimSun"/>
          <w:lang w:eastAsia="es-MX"/>
        </w:rPr>
        <w:t xml:space="preserve"> y</w:t>
      </w:r>
      <w:r w:rsidRPr="00FA3C39">
        <w:rPr>
          <w:rFonts w:eastAsia="SimSun"/>
          <w:lang w:eastAsia="es-MX"/>
        </w:rPr>
        <w:t xml:space="preserve"> 1000 </w:t>
      </w:r>
      <w:r w:rsidRPr="008B1780">
        <w:rPr>
          <w:rFonts w:eastAsia="SimSun"/>
          <w:lang w:eastAsia="es-MX"/>
        </w:rPr>
        <w:t>años</w:t>
      </w:r>
      <w:r>
        <w:rPr>
          <w:rFonts w:eastAsia="SimSun"/>
          <w:lang w:eastAsia="es-MX"/>
        </w:rPr>
        <w:t xml:space="preserve">. </w:t>
      </w:r>
      <w:r>
        <w:t>El parámetro de intensidad es el tirante de agua o profundidad de inundación.</w:t>
      </w:r>
    </w:p>
    <w:p w:rsidR="007D712C" w:rsidRDefault="007D712C" w:rsidP="002A06E8">
      <w:r>
        <w:t xml:space="preserve">El </w:t>
      </w:r>
      <w:r w:rsidRPr="007D712C">
        <w:rPr>
          <w:rFonts w:eastAsia="SimSun"/>
          <w:lang w:eastAsia="es-MX"/>
        </w:rPr>
        <w:t>cálculo</w:t>
      </w:r>
      <w:r>
        <w:t xml:space="preserve"> de hidrogramas de escurrimiento directo y su tránsito hidráulico sobre los </w:t>
      </w:r>
      <w:r w:rsidRPr="009B7080">
        <w:t>cauces</w:t>
      </w:r>
      <w:r w:rsidR="000871AC" w:rsidRPr="009B7080">
        <w:t>,</w:t>
      </w:r>
      <w:r w:rsidRPr="009B7080">
        <w:t xml:space="preserve"> mediante un análisis unidimensional de flujos</w:t>
      </w:r>
      <w:ins w:id="187" w:author="Gutiérrez Martínez Carlos Antonio" w:date="2014-11-07T19:12:00Z">
        <w:r w:rsidR="000871AC" w:rsidRPr="009B7080">
          <w:t>,</w:t>
        </w:r>
      </w:ins>
      <w:r w:rsidRPr="009B7080">
        <w:t xml:space="preserve"> se realizará de acuerdo con las metodologías simplificadas descritas en el </w:t>
      </w:r>
      <w:r w:rsidR="00146D49" w:rsidRPr="009B7080">
        <w:t xml:space="preserve">anexo </w:t>
      </w:r>
      <w:r w:rsidR="006035BC" w:rsidRPr="009B7080">
        <w:t>10</w:t>
      </w:r>
      <w:r w:rsidRPr="009B7080">
        <w:t>, o cualquier otro método de características superiores. En los ríos pere</w:t>
      </w:r>
      <w:r w:rsidR="00E471F5" w:rsidRPr="009B7080">
        <w:t>n</w:t>
      </w:r>
      <w:r w:rsidRPr="009B7080">
        <w:t>nes se podrá usar</w:t>
      </w:r>
      <w:r>
        <w:t xml:space="preserve"> levantamientos batimétricos de los cauces para la obtención de resultados más precisos.</w:t>
      </w:r>
    </w:p>
    <w:p w:rsidR="007D712C" w:rsidRDefault="007D712C" w:rsidP="002A06E8">
      <w:r>
        <w:t xml:space="preserve">Cada </w:t>
      </w:r>
      <w:r w:rsidRPr="007D712C">
        <w:rPr>
          <w:rFonts w:eastAsia="SimSun"/>
          <w:lang w:eastAsia="es-MX"/>
        </w:rPr>
        <w:t>uno</w:t>
      </w:r>
      <w:r>
        <w:t xml:space="preserve"> de los hidrogramas anteriores estará asociado a una intensidad de precipitación con probabilidad de ocurrencia que corresponda con los periodos de retorno señalados. Estas lluvias se obtendrán de mapas de isoyetas, curvas hp-d-Tr, curvas i-d-Tr, o inclusive de estudios hidrológicos realizados con información de precipitaciones diarias registradas en estaciones climatológicas de la región de estudio. Cabe mencionar que se podrán utilizar los mapas de isoyetas, elaborados por el Instituto de Ingeniería de la UNAM, los cuales se encuentran disponibles en el portal del Atlas Nacional de México, en la sección de climatología, con la finalidad de validar los mapas obtenidos.  </w:t>
      </w:r>
    </w:p>
    <w:p w:rsidR="007D712C" w:rsidRDefault="007D712C" w:rsidP="002A06E8">
      <w:r w:rsidRPr="007D712C">
        <w:rPr>
          <w:rFonts w:eastAsia="SimSun"/>
          <w:lang w:eastAsia="es-MX"/>
        </w:rPr>
        <w:t>Finalmente</w:t>
      </w:r>
      <w:r>
        <w:t xml:space="preserve">, se deberá </w:t>
      </w:r>
      <w:r w:rsidR="00586A2E">
        <w:t>incluir</w:t>
      </w:r>
      <w:r>
        <w:t xml:space="preserve"> la memoria de cálculo para la elaboración de los mapas, indicando el método y la base de datos de precipitaciones considerada.</w:t>
      </w:r>
    </w:p>
    <w:p w:rsidR="007D712C" w:rsidRDefault="007D712C" w:rsidP="007D712C"/>
    <w:p w:rsidR="007D712C" w:rsidRDefault="007D712C" w:rsidP="001F7EC8">
      <w:pPr>
        <w:pStyle w:val="Ttulo3"/>
      </w:pPr>
      <w:bookmarkStart w:id="188" w:name="_Toc403738068"/>
      <w:r>
        <w:t>Vulnerabilidad</w:t>
      </w:r>
      <w:bookmarkEnd w:id="188"/>
    </w:p>
    <w:p w:rsidR="007D712C" w:rsidRPr="009B7080" w:rsidRDefault="00EF20F0" w:rsidP="002A06E8">
      <w:r>
        <w:t xml:space="preserve">Se deberán </w:t>
      </w:r>
      <w:r w:rsidR="00586A2E">
        <w:t>incluir</w:t>
      </w:r>
      <w:r>
        <w:t xml:space="preserve"> las funciones de vulnerabilidad consideradas en el estudio. </w:t>
      </w:r>
      <w:r w:rsidR="007D712C">
        <w:t xml:space="preserve">Las funciones de </w:t>
      </w:r>
      <w:r w:rsidR="007D712C" w:rsidRPr="007D712C">
        <w:rPr>
          <w:rFonts w:eastAsia="SimSun"/>
          <w:lang w:eastAsia="es-MX"/>
        </w:rPr>
        <w:t>vulnerabilidad</w:t>
      </w:r>
      <w:r w:rsidR="007D712C">
        <w:t xml:space="preserve"> se estimarán con base en el tirante de inundación que daña el menaje de cada vivienda. Se podrán utilizar las funciones de vulnerabilidad de</w:t>
      </w:r>
      <w:r w:rsidR="007D712C" w:rsidRPr="009B7080">
        <w:t xml:space="preserve">l anexo </w:t>
      </w:r>
      <w:r w:rsidR="004E065D" w:rsidRPr="009B7080">
        <w:t>9</w:t>
      </w:r>
      <w:r w:rsidR="007D712C" w:rsidRPr="009B7080">
        <w:t>.</w:t>
      </w:r>
    </w:p>
    <w:p w:rsidR="007D712C" w:rsidRPr="009B7080" w:rsidRDefault="007D712C" w:rsidP="002A06E8">
      <w:r w:rsidRPr="009B7080">
        <w:t xml:space="preserve">Se deberá </w:t>
      </w:r>
      <w:r w:rsidR="00586A2E" w:rsidRPr="009B7080">
        <w:rPr>
          <w:rFonts w:eastAsia="SimSun"/>
          <w:lang w:eastAsia="es-MX"/>
        </w:rPr>
        <w:t>incluir</w:t>
      </w:r>
      <w:r w:rsidRPr="009B7080">
        <w:t xml:space="preserve"> un mapa de vulnerabilidad de las viviendas, de acuerdo con el tipo de vivienda y su función de vulnerabilidad.</w:t>
      </w:r>
    </w:p>
    <w:p w:rsidR="007D712C" w:rsidRDefault="007D712C" w:rsidP="002A06E8">
      <w:r w:rsidRPr="009B7080">
        <w:t xml:space="preserve">En el caso de que no se utilicen las funciones de vulnerabilidad del anexo </w:t>
      </w:r>
      <w:r w:rsidR="004E065D" w:rsidRPr="009B7080">
        <w:t>9</w:t>
      </w:r>
      <w:r w:rsidRPr="009B7080">
        <w:t>, se</w:t>
      </w:r>
      <w:r>
        <w:t xml:space="preserve"> deberá </w:t>
      </w:r>
      <w:r w:rsidR="00586A2E">
        <w:rPr>
          <w:rFonts w:eastAsia="SimSun"/>
          <w:lang w:eastAsia="es-MX"/>
        </w:rPr>
        <w:t>incluir</w:t>
      </w:r>
      <w:r>
        <w:t xml:space="preserve"> el conjunto de valores de tirante contra porcentaje de daño considerados, incluyendo su sustento técnico.</w:t>
      </w:r>
    </w:p>
    <w:p w:rsidR="001C7D5B" w:rsidRDefault="001C7D5B" w:rsidP="002A06E8"/>
    <w:p w:rsidR="007D712C" w:rsidRDefault="007D712C" w:rsidP="001C7D5B">
      <w:pPr>
        <w:pStyle w:val="Ttulo3"/>
      </w:pPr>
      <w:bookmarkStart w:id="189" w:name="_Toc403738069"/>
      <w:r>
        <w:t>Riesgo</w:t>
      </w:r>
      <w:bookmarkEnd w:id="189"/>
    </w:p>
    <w:p w:rsidR="007D712C" w:rsidRDefault="00EF20F0" w:rsidP="002A06E8">
      <w:r>
        <w:t xml:space="preserve">Se deberá </w:t>
      </w:r>
      <w:r w:rsidR="00586A2E">
        <w:t>incluir</w:t>
      </w:r>
      <w:r>
        <w:t xml:space="preserve"> un mapa de la susceptibilidad de daño, en el cual se podrá incluir  el </w:t>
      </w:r>
      <w:r w:rsidR="007D712C">
        <w:t>costo del daño anual esperado por menaje de las viviendas debido a la inundación fluvial.</w:t>
      </w:r>
    </w:p>
    <w:p w:rsidR="007D712C" w:rsidRDefault="007D712C" w:rsidP="002A06E8">
      <w:r>
        <w:t xml:space="preserve">Asimismo, se deberá </w:t>
      </w:r>
      <w:r w:rsidR="00586A2E">
        <w:t>incluir</w:t>
      </w:r>
      <w:r>
        <w:t xml:space="preserve"> la memoria de cálculo de la pérdida anual esperada de la zona de estudio.</w:t>
      </w:r>
    </w:p>
    <w:p w:rsidR="007D712C" w:rsidRPr="00F9508A" w:rsidRDefault="007D712C" w:rsidP="002A06E8">
      <w:r>
        <w:t xml:space="preserve">Para obtener el costo del daño anual esperado por menaje de las viviendas debido a la inundación fluvial, se podrá emplear la metodología descrita en </w:t>
      </w:r>
      <w:r w:rsidRPr="009B7080">
        <w:t xml:space="preserve">el </w:t>
      </w:r>
      <w:r w:rsidR="00465B97" w:rsidRPr="009B7080">
        <w:t xml:space="preserve">anexo </w:t>
      </w:r>
      <w:r w:rsidR="004E065D" w:rsidRPr="009B7080">
        <w:t>11</w:t>
      </w:r>
      <w:r w:rsidRPr="009B7080">
        <w:t>.</w:t>
      </w:r>
    </w:p>
    <w:p w:rsidR="007D712C" w:rsidRPr="001C7D5B" w:rsidRDefault="007D712C" w:rsidP="002A06E8"/>
    <w:p w:rsidR="0065531B" w:rsidRPr="00FD369F" w:rsidRDefault="0065531B" w:rsidP="008A5FDA">
      <w:pPr>
        <w:pStyle w:val="Ttulo2"/>
        <w:jc w:val="center"/>
      </w:pPr>
      <w:bookmarkStart w:id="190" w:name="_Toc403738070"/>
      <w:r w:rsidRPr="00FD369F">
        <w:t>Inundaciones pluviales</w:t>
      </w:r>
      <w:bookmarkEnd w:id="190"/>
    </w:p>
    <w:p w:rsidR="00C43C1D" w:rsidRPr="00A043B2" w:rsidRDefault="00C43C1D" w:rsidP="00C43C1D">
      <w:r w:rsidRPr="00A043B2">
        <w:t>En la evaluación del riesgo de inundaciones pluviales se realiza el análisis de flujos superficiales en dos dimensiones que son consecuencia de una lluvia distribuida espacial y temporalmente dentro de una cuenca de interés. Se calcula la variación en el tiempo de las profundidades y velocidades del escurrimiento sobre un terreno definido a partir de un modelo digital de elevaciones, y con este nivel de inundación asociado a un periodo de retorno, se estiman los daños sobre los bienes expuestos.</w:t>
      </w:r>
    </w:p>
    <w:p w:rsidR="0065531B" w:rsidRDefault="0065531B" w:rsidP="001C7D5B">
      <w:pPr>
        <w:pStyle w:val="Ttulo3"/>
      </w:pPr>
      <w:bookmarkStart w:id="191" w:name="_Toc403738071"/>
      <w:r>
        <w:t>Peligro</w:t>
      </w:r>
      <w:bookmarkEnd w:id="191"/>
    </w:p>
    <w:p w:rsidR="0065531B" w:rsidRDefault="0065531B" w:rsidP="002A06E8">
      <w:r>
        <w:t xml:space="preserve">Se deberán </w:t>
      </w:r>
      <w:r w:rsidR="00586A2E">
        <w:t>incluir</w:t>
      </w:r>
      <w:r>
        <w:t xml:space="preserve"> mapas de inundaciones pluviales calculadas con un análisis de flujos superficiales en dos dimensiones horizontales, ocurridos por el escurrimiento de la lluvia </w:t>
      </w:r>
      <w:r w:rsidR="002116C1">
        <w:t>efectiva</w:t>
      </w:r>
      <w:r>
        <w:t xml:space="preserve"> precipitada sobre la región de estudio, y asociada a los periodos de retorno siguientes: </w:t>
      </w:r>
      <w:r>
        <w:rPr>
          <w:rFonts w:eastAsia="SimSun"/>
          <w:lang w:eastAsia="es-MX"/>
        </w:rPr>
        <w:t xml:space="preserve">2, 5, 10, 25, 50, 100, 250, 500 y </w:t>
      </w:r>
      <w:r w:rsidRPr="007B586E">
        <w:rPr>
          <w:rFonts w:eastAsia="SimSun"/>
          <w:lang w:eastAsia="es-MX"/>
        </w:rPr>
        <w:t xml:space="preserve">1000 </w:t>
      </w:r>
      <w:r w:rsidRPr="008B1780">
        <w:rPr>
          <w:rFonts w:eastAsia="SimSun"/>
          <w:lang w:eastAsia="es-MX"/>
        </w:rPr>
        <w:t>años</w:t>
      </w:r>
      <w:r>
        <w:rPr>
          <w:rFonts w:eastAsia="SimSun"/>
          <w:lang w:eastAsia="es-MX"/>
        </w:rPr>
        <w:t xml:space="preserve">. </w:t>
      </w:r>
      <w:r>
        <w:t>El parámetro de intensidad es el tirante de agua o profundidad de inundación.</w:t>
      </w:r>
    </w:p>
    <w:p w:rsidR="0065531B" w:rsidRPr="009B7080" w:rsidRDefault="0065531B" w:rsidP="002A06E8">
      <w:r>
        <w:t xml:space="preserve">Se realizará el cálculo de la </w:t>
      </w:r>
      <w:r w:rsidR="00AB13CB">
        <w:t xml:space="preserve">lluvia </w:t>
      </w:r>
      <w:r w:rsidR="002116C1">
        <w:t>efectiva</w:t>
      </w:r>
      <w:r>
        <w:t xml:space="preserve"> a partir de la construcción de hieto</w:t>
      </w:r>
      <w:r w:rsidR="00AB13CB">
        <w:t>gramas con información de precipitación</w:t>
      </w:r>
      <w:r>
        <w:t xml:space="preserve"> diaria registrada en la ubicación de estaciones climatológicas dentro del área de estudio. Los hietogramas requeridos se obtendrán con la metodología descrita en el </w:t>
      </w:r>
      <w:r w:rsidR="008C37E8" w:rsidRPr="009B7080">
        <w:t xml:space="preserve">anexo </w:t>
      </w:r>
      <w:r w:rsidR="00542739" w:rsidRPr="009B7080">
        <w:t>12</w:t>
      </w:r>
      <w:r w:rsidRPr="009B7080">
        <w:t xml:space="preserve">. La distribución espacial de la lluvia puntual calculada en las estaciones climatológicas podrá realizarse con el procedimiento descrito en el anexo </w:t>
      </w:r>
      <w:r w:rsidR="00542739" w:rsidRPr="009B7080">
        <w:t>12</w:t>
      </w:r>
      <w:r w:rsidRPr="009B7080">
        <w:t>, o mediante un cálculo simplificado como el de la lluvia media de los Polígonos de Thiessen.</w:t>
      </w:r>
    </w:p>
    <w:p w:rsidR="0065531B" w:rsidRDefault="0065531B" w:rsidP="002A06E8">
      <w:r w:rsidRPr="009B7080">
        <w:t xml:space="preserve">El proceso de transformación de la </w:t>
      </w:r>
      <w:r w:rsidR="009F5B6F" w:rsidRPr="009B7080">
        <w:t>lluvia</w:t>
      </w:r>
      <w:r w:rsidRPr="009B7080">
        <w:t xml:space="preserve"> efectiva en escurrimiento superficial se realizará con la aplicación de un modelo hidráulico en dos dimensiones horizontales, definido mediante las ecuaciones de conservación de cantidad de movimiento y de conservación de la masa, suponiendo que las velocidades corresponden a su valor promedio en la vertical. La construcción del modelo matemático requerido para los cálculos puede realizarse tomando en cuenta los elementos teóricos descritos en el </w:t>
      </w:r>
      <w:r w:rsidR="008C37E8" w:rsidRPr="009B7080">
        <w:t xml:space="preserve">anexo </w:t>
      </w:r>
      <w:r w:rsidR="00542739" w:rsidRPr="009B7080">
        <w:t>13</w:t>
      </w:r>
      <w:r w:rsidRPr="009B7080">
        <w:t>.</w:t>
      </w:r>
      <w:r>
        <w:t xml:space="preserve"> De otra forma, podrá utilizarse un modelo comercial o de acceso gratuito cuyo funcionamiento adecuado esté respaldado por su aplicación práctica con resultados exitosos debidamente acreditados. Respecto a los accidentes topográficos del terreno, se podrá utilizar la información LIDAR para obtener resultados más precisos.</w:t>
      </w:r>
    </w:p>
    <w:p w:rsidR="0065531B" w:rsidRDefault="0065531B" w:rsidP="002A06E8">
      <w:r>
        <w:t xml:space="preserve">Finalmente, se deberá </w:t>
      </w:r>
      <w:r w:rsidR="00586A2E">
        <w:t>incluir</w:t>
      </w:r>
      <w:r>
        <w:t xml:space="preserve"> la memoria de cálculo para la elaboración de los mapas, indicando el método y la base de datos de precipitaciones considerada.</w:t>
      </w:r>
    </w:p>
    <w:p w:rsidR="0065531B" w:rsidRDefault="0065531B" w:rsidP="001C7D5B">
      <w:pPr>
        <w:pStyle w:val="Ttulo3"/>
      </w:pPr>
      <w:bookmarkStart w:id="192" w:name="_Toc403738072"/>
      <w:r>
        <w:t>Vulnerabilidad</w:t>
      </w:r>
      <w:bookmarkEnd w:id="192"/>
    </w:p>
    <w:p w:rsidR="0065531B" w:rsidRPr="009B7080" w:rsidRDefault="00EF20F0" w:rsidP="002A06E8">
      <w:r>
        <w:t xml:space="preserve">Se deberán de </w:t>
      </w:r>
      <w:r w:rsidR="00586A2E">
        <w:t>incluir</w:t>
      </w:r>
      <w:r>
        <w:t xml:space="preserve"> las funciones de vulnerabilidad consideradas en el estudio. </w:t>
      </w:r>
      <w:r w:rsidR="0065531B">
        <w:t xml:space="preserve">Las funciones de vulnerabilidad se estimarán con base en el tirante de inundación que daña el menaje de cada vivienda. Se podrán utilizar las funciones de vulnerabilidad </w:t>
      </w:r>
      <w:r w:rsidR="0065531B" w:rsidRPr="009B7080">
        <w:t>del anexo</w:t>
      </w:r>
      <w:r w:rsidR="00866717" w:rsidRPr="009B7080">
        <w:t> </w:t>
      </w:r>
      <w:r w:rsidR="00542739" w:rsidRPr="009B7080">
        <w:t>9</w:t>
      </w:r>
      <w:r w:rsidR="0065531B" w:rsidRPr="009B7080">
        <w:t>.</w:t>
      </w:r>
    </w:p>
    <w:p w:rsidR="0065531B" w:rsidRPr="009B7080" w:rsidRDefault="0065531B" w:rsidP="002A06E8">
      <w:r w:rsidRPr="009B7080">
        <w:t xml:space="preserve">Se deberá </w:t>
      </w:r>
      <w:r w:rsidR="00586A2E" w:rsidRPr="009B7080">
        <w:t>incluir</w:t>
      </w:r>
      <w:r w:rsidRPr="009B7080">
        <w:t xml:space="preserve"> un mapa de vulnerabilidad de las viviendas, de acuerdo con el tipo de vivienda y su función de vulnerabilidad.</w:t>
      </w:r>
    </w:p>
    <w:p w:rsidR="0065531B" w:rsidRDefault="0065531B" w:rsidP="002A06E8">
      <w:r w:rsidRPr="009B7080">
        <w:t xml:space="preserve">En el caso de que no se utilicen las funciones de vulnerabilidad del anexo </w:t>
      </w:r>
      <w:r w:rsidR="00542739" w:rsidRPr="009B7080">
        <w:t>9</w:t>
      </w:r>
      <w:r w:rsidRPr="009B7080">
        <w:t>,</w:t>
      </w:r>
      <w:r>
        <w:t xml:space="preserve"> se deberá </w:t>
      </w:r>
      <w:r w:rsidR="00586A2E">
        <w:t>incluir</w:t>
      </w:r>
      <w:r>
        <w:t xml:space="preserve"> el conjunto de valores de tirante contra porcentaje de daño considerados, incluyendo su sustento técnico.</w:t>
      </w:r>
    </w:p>
    <w:p w:rsidR="001C7D5B" w:rsidRDefault="001C7D5B" w:rsidP="002A06E8"/>
    <w:p w:rsidR="0065531B" w:rsidRDefault="0065531B" w:rsidP="001C7D5B">
      <w:pPr>
        <w:pStyle w:val="Ttulo3"/>
      </w:pPr>
      <w:bookmarkStart w:id="193" w:name="_Toc403738073"/>
      <w:r>
        <w:t>Riesgo</w:t>
      </w:r>
      <w:bookmarkEnd w:id="193"/>
    </w:p>
    <w:p w:rsidR="0065531B" w:rsidRDefault="0065531B" w:rsidP="002A06E8">
      <w:r>
        <w:t xml:space="preserve">Se deberá </w:t>
      </w:r>
      <w:r w:rsidR="00586A2E">
        <w:t>incluir</w:t>
      </w:r>
      <w:r>
        <w:t xml:space="preserve"> un mapa de</w:t>
      </w:r>
      <w:r w:rsidR="00EF20F0">
        <w:t xml:space="preserve"> susceptibilidad de daño, en el cual se podrá incluir e</w:t>
      </w:r>
      <w:r>
        <w:t xml:space="preserve">l costo del daño anual esperado por menaje de las viviendas debido a la inundación pluvial </w:t>
      </w:r>
    </w:p>
    <w:p w:rsidR="0065531B" w:rsidRDefault="0065531B" w:rsidP="002A06E8">
      <w:r>
        <w:t xml:space="preserve">Asimismo, se deberá </w:t>
      </w:r>
      <w:r w:rsidR="00586A2E">
        <w:t>incluir</w:t>
      </w:r>
      <w:r>
        <w:t xml:space="preserve"> la memoria de cálculo de la pérdida anual esperada de la zona de estudio.</w:t>
      </w:r>
    </w:p>
    <w:p w:rsidR="0065531B" w:rsidRDefault="0065531B" w:rsidP="002A06E8">
      <w:r>
        <w:t xml:space="preserve">Para obtener el costo del daño anual esperado por </w:t>
      </w:r>
      <w:r w:rsidRPr="009B7080">
        <w:t xml:space="preserve">menaje de las viviendas debido a la inundación pluvial, se podrá emplear la metodología descrita en el anexo </w:t>
      </w:r>
      <w:r w:rsidR="00542739" w:rsidRPr="009B7080">
        <w:t>11</w:t>
      </w:r>
      <w:r w:rsidRPr="009B7080">
        <w:t>.</w:t>
      </w:r>
    </w:p>
    <w:p w:rsidR="0065531B" w:rsidRDefault="0065531B" w:rsidP="002A06E8">
      <w:pPr>
        <w:rPr>
          <w:lang w:val="es-ES_tradnl"/>
        </w:rPr>
      </w:pPr>
    </w:p>
    <w:p w:rsidR="0065531B" w:rsidRDefault="0065531B" w:rsidP="008A5FDA">
      <w:pPr>
        <w:pStyle w:val="Ttulo2"/>
        <w:jc w:val="center"/>
      </w:pPr>
      <w:bookmarkStart w:id="194" w:name="_Toc403738074"/>
      <w:r w:rsidRPr="00FD369F">
        <w:t>Inundaciones lacustres</w:t>
      </w:r>
      <w:bookmarkEnd w:id="194"/>
    </w:p>
    <w:p w:rsidR="00ED4FC7" w:rsidRPr="00A043B2" w:rsidRDefault="00ED4FC7" w:rsidP="00ED4FC7">
      <w:r w:rsidRPr="00A043B2">
        <w:t>La evaluación del riesgo por inundaciones lacustres se realiza mediante el análisis bidimensional de los escurrimientos, especialmente por el ingreso de una avenida hacia una zona lagunar, con la intención de establecer las variaciones de velocidad y cargas (niveles de agua) a lo largo del tiempo en todo el cuerpo de agua, y en caso de desbordamiento, identificar las zonas de inundación y el nivel de afectación de los bienes de un poblado de interés, respecto a p</w:t>
      </w:r>
      <w:r w:rsidR="00540D5B">
        <w:t>eriodos de retorno establecidos</w:t>
      </w:r>
      <w:r w:rsidRPr="00A043B2">
        <w:t>.</w:t>
      </w:r>
    </w:p>
    <w:p w:rsidR="0065531B" w:rsidRDefault="0065531B" w:rsidP="001C7D5B">
      <w:pPr>
        <w:pStyle w:val="Ttulo3"/>
      </w:pPr>
      <w:bookmarkStart w:id="195" w:name="_Toc403738075"/>
      <w:r>
        <w:t>Peligro</w:t>
      </w:r>
      <w:bookmarkEnd w:id="195"/>
    </w:p>
    <w:p w:rsidR="0065531B" w:rsidRDefault="0065531B" w:rsidP="002A06E8">
      <w:pPr>
        <w:rPr>
          <w:rFonts w:eastAsia="SimSun"/>
          <w:lang w:eastAsia="es-MX"/>
        </w:rPr>
      </w:pPr>
      <w:r>
        <w:t xml:space="preserve">Se deberá </w:t>
      </w:r>
      <w:r w:rsidR="00586A2E">
        <w:t>incluir</w:t>
      </w:r>
      <w:r>
        <w:t xml:space="preserve"> mapas de inundaciones lacustres calculadas con una simulación numérica de flujos superficiales en dos dimensiones horizontales, ocurridas especialmente por el ingreso de una avenida hacia una zona lagunar. El cálculo de los hidrogramas de </w:t>
      </w:r>
      <w:r w:rsidRPr="00464B64">
        <w:t xml:space="preserve">las avenidas de ingreso se realizará de acuerdo con la metodología simplificada descrita en el </w:t>
      </w:r>
      <w:r w:rsidRPr="00464B64">
        <w:rPr>
          <w:rPrChange w:id="196" w:author="Oscar Zepeda" w:date="2014-11-14T18:21:00Z">
            <w:rPr>
              <w:highlight w:val="yellow"/>
            </w:rPr>
          </w:rPrChange>
        </w:rPr>
        <w:t xml:space="preserve">anexo </w:t>
      </w:r>
      <w:r w:rsidR="0005652E" w:rsidRPr="00464B64">
        <w:rPr>
          <w:rPrChange w:id="197" w:author="Oscar Zepeda" w:date="2014-11-14T18:21:00Z">
            <w:rPr>
              <w:highlight w:val="yellow"/>
            </w:rPr>
          </w:rPrChange>
        </w:rPr>
        <w:t>10</w:t>
      </w:r>
      <w:r w:rsidRPr="00464B64">
        <w:rPr>
          <w:rPrChange w:id="198" w:author="Oscar Zepeda" w:date="2014-11-14T18:21:00Z">
            <w:rPr>
              <w:highlight w:val="yellow"/>
            </w:rPr>
          </w:rPrChange>
        </w:rPr>
        <w:t>,</w:t>
      </w:r>
      <w:r>
        <w:t xml:space="preserve"> o cualquier otro método de características superiores, asociados a los periodos de retorno siguientes: </w:t>
      </w:r>
      <w:r w:rsidRPr="00D83955">
        <w:rPr>
          <w:rFonts w:eastAsia="SimSun"/>
          <w:lang w:eastAsia="es-MX"/>
        </w:rPr>
        <w:t xml:space="preserve">2, 5, 10, 25, 50, 100, 250, 500 y </w:t>
      </w:r>
      <w:r>
        <w:rPr>
          <w:rFonts w:eastAsia="SimSun"/>
          <w:lang w:eastAsia="es-MX"/>
        </w:rPr>
        <w:t>1</w:t>
      </w:r>
      <w:r w:rsidRPr="00D83955">
        <w:rPr>
          <w:rFonts w:eastAsia="SimSun"/>
          <w:lang w:eastAsia="es-MX"/>
        </w:rPr>
        <w:t>000</w:t>
      </w:r>
      <w:r w:rsidRPr="008B1780">
        <w:rPr>
          <w:rFonts w:eastAsia="SimSun"/>
          <w:lang w:eastAsia="es-MX"/>
        </w:rPr>
        <w:t xml:space="preserve"> años</w:t>
      </w:r>
      <w:r>
        <w:rPr>
          <w:rFonts w:eastAsia="SimSun"/>
          <w:lang w:eastAsia="es-MX"/>
        </w:rPr>
        <w:t xml:space="preserve">. </w:t>
      </w:r>
    </w:p>
    <w:p w:rsidR="0065531B" w:rsidRDefault="0065531B" w:rsidP="002A06E8">
      <w:r>
        <w:t>Cada uno de los hidrogramas anteriores estará asociado a una intensidad de precipitación con probabilidad de ocurrencia que corresponda con los periodos de retorno señalados. Estas lluvias se obtendrán de mapas de isoyetas, curvas hp-d-Tr, curvas i-d-Tr, o inclusive de estudios hidrológicos realizados con información de precipitaciones diarias registradas en estaciones climatológicas de la región de estudio.</w:t>
      </w:r>
    </w:p>
    <w:p w:rsidR="0065531B" w:rsidRDefault="0065531B" w:rsidP="002A06E8">
      <w:r>
        <w:t>La simulación de flujos en la zona lagunar, que implica el cálculo de las variaciones</w:t>
      </w:r>
      <w:r w:rsidRPr="00523D33">
        <w:t xml:space="preserve"> de velocidad y carga</w:t>
      </w:r>
      <w:r>
        <w:t>s</w:t>
      </w:r>
      <w:r w:rsidRPr="00523D33">
        <w:t xml:space="preserve"> (niveles de agua) a lo largo del tiempo en todo el cuerpo de agua</w:t>
      </w:r>
      <w:r>
        <w:t xml:space="preserve">, se realizará con la aplicación de un modelo hidráulico en el que se analice el cambio de almacenamiento dentro de un volumen de control, mediante la aplicación de las ecuaciones de conservación de la cantidad de movimiento y de conservación de la masa. La construcción del modelo matemático requerido para los cálculos puede realizarse tomando en cuenta los elementos teóricos descritos en </w:t>
      </w:r>
      <w:r w:rsidRPr="009B7080">
        <w:t xml:space="preserve">el anexo </w:t>
      </w:r>
      <w:r w:rsidR="00101416" w:rsidRPr="009B7080">
        <w:t>13</w:t>
      </w:r>
      <w:r w:rsidRPr="009B7080">
        <w:t>. De</w:t>
      </w:r>
      <w:r>
        <w:t xml:space="preserve"> otra forma, podrá utilizarse un modelo comercial o de acceso gratuito cuyo funcionamiento adecuado esté respaldado por su aplicación práctica con resultados exitosos debidamente acreditados. Respecto a los accidentes topográficos del terreno, se podrá utilizar la información LIDAR para obtener resultados más precisos.</w:t>
      </w:r>
    </w:p>
    <w:p w:rsidR="0065531B" w:rsidRDefault="0065531B" w:rsidP="002A06E8">
      <w:r>
        <w:t xml:space="preserve">Finalmente, se deberá </w:t>
      </w:r>
      <w:r w:rsidR="00586A2E">
        <w:t>incluir</w:t>
      </w:r>
      <w:r>
        <w:t xml:space="preserve"> la memoria de cálculo para la elaboración de los mapas, indicando el método y la base de datos de precipitaciones considerada.</w:t>
      </w:r>
    </w:p>
    <w:p w:rsidR="001C7D5B" w:rsidRDefault="001C7D5B" w:rsidP="002A06E8"/>
    <w:p w:rsidR="0065531B" w:rsidRDefault="0065531B" w:rsidP="001C7D5B">
      <w:pPr>
        <w:pStyle w:val="Ttulo3"/>
      </w:pPr>
      <w:bookmarkStart w:id="199" w:name="_Toc403738076"/>
      <w:r>
        <w:t>Vulnerabilidad</w:t>
      </w:r>
      <w:bookmarkEnd w:id="199"/>
    </w:p>
    <w:p w:rsidR="0065531B" w:rsidRPr="009B7080" w:rsidRDefault="00EF20F0" w:rsidP="002A06E8">
      <w:r>
        <w:t xml:space="preserve">Se deberá </w:t>
      </w:r>
      <w:r w:rsidR="00586A2E">
        <w:t>incluir</w:t>
      </w:r>
      <w:r>
        <w:t xml:space="preserve"> las funciones de vulnerabilidad consideradas en el estudio. </w:t>
      </w:r>
      <w:r w:rsidR="0065531B">
        <w:t xml:space="preserve">Las funciones de vulnerabilidad se estimarán con base en el tirante de inundación que daña el menaje de cada vivienda. Se podrán utilizar las funciones de vulnerabilidad del </w:t>
      </w:r>
      <w:r w:rsidR="0065531B" w:rsidRPr="009B7080">
        <w:t>anexo</w:t>
      </w:r>
      <w:r w:rsidR="009B7080" w:rsidRPr="009B7080">
        <w:t xml:space="preserve"> </w:t>
      </w:r>
      <w:r w:rsidR="00101416" w:rsidRPr="009B7080">
        <w:t>9</w:t>
      </w:r>
      <w:r w:rsidR="0065531B" w:rsidRPr="009B7080">
        <w:t>.</w:t>
      </w:r>
    </w:p>
    <w:p w:rsidR="0065531B" w:rsidRPr="009B7080" w:rsidRDefault="0065531B" w:rsidP="002A06E8">
      <w:r w:rsidRPr="009B7080">
        <w:t xml:space="preserve">Se deberá </w:t>
      </w:r>
      <w:r w:rsidR="00586A2E" w:rsidRPr="009B7080">
        <w:t>incluir</w:t>
      </w:r>
      <w:r w:rsidRPr="009B7080">
        <w:t xml:space="preserve"> un mapa de vulnerabilidad de las viviendas, de acuerdo con el tipo de función de vulnerabilidad.</w:t>
      </w:r>
    </w:p>
    <w:p w:rsidR="0065531B" w:rsidRDefault="0065531B" w:rsidP="002A06E8">
      <w:r w:rsidRPr="009B7080">
        <w:t xml:space="preserve">En el caso de que no se utilicen las funciones de vulnerabilidad del anexo </w:t>
      </w:r>
      <w:r w:rsidR="00101416" w:rsidRPr="009B7080">
        <w:t>9</w:t>
      </w:r>
      <w:r w:rsidRPr="009B7080">
        <w:t>, se</w:t>
      </w:r>
      <w:r>
        <w:t xml:space="preserve"> deberá </w:t>
      </w:r>
      <w:r w:rsidR="00586A2E">
        <w:t>incluir</w:t>
      </w:r>
      <w:r>
        <w:t xml:space="preserve"> el conjunto de valores de tirante contra porcentaje de daño considerados, incluyendo su sustento técnico.</w:t>
      </w:r>
    </w:p>
    <w:p w:rsidR="001C7D5B" w:rsidRDefault="001C7D5B" w:rsidP="002A06E8"/>
    <w:p w:rsidR="0065531B" w:rsidRDefault="0065531B" w:rsidP="001C7D5B">
      <w:pPr>
        <w:pStyle w:val="Ttulo3"/>
      </w:pPr>
      <w:bookmarkStart w:id="200" w:name="_Toc403738077"/>
      <w:r>
        <w:t>Riesgo</w:t>
      </w:r>
      <w:bookmarkEnd w:id="200"/>
    </w:p>
    <w:p w:rsidR="0065531B" w:rsidRDefault="00EF20F0" w:rsidP="002A06E8">
      <w:r>
        <w:t xml:space="preserve">Se deberá </w:t>
      </w:r>
      <w:r w:rsidR="00586A2E">
        <w:t>incluir</w:t>
      </w:r>
      <w:r>
        <w:t xml:space="preserve"> un mapa de susceptibilidad de daño, en el cual se podrá incluir el </w:t>
      </w:r>
      <w:r w:rsidR="0065531B">
        <w:t>costo del daño anual esperado por menaje de las viviendas debido a la inundación lacustre.</w:t>
      </w:r>
    </w:p>
    <w:p w:rsidR="0065531B" w:rsidRDefault="0065531B" w:rsidP="002A06E8">
      <w:r>
        <w:t xml:space="preserve">Asimismo, se deberá </w:t>
      </w:r>
      <w:r w:rsidR="00586A2E">
        <w:t>incluir</w:t>
      </w:r>
      <w:r>
        <w:t xml:space="preserve"> la memoria de cálculo de la pérdida anual esperada de la zona de estudio.</w:t>
      </w:r>
    </w:p>
    <w:p w:rsidR="0065531B" w:rsidRPr="00F9508A" w:rsidRDefault="0065531B" w:rsidP="002A06E8">
      <w:r>
        <w:t xml:space="preserve">Para obtener el costo del daño anual esperado por menaje de las viviendas debido a la inundación lacustre, se podrá emplear la metodología descrita en el </w:t>
      </w:r>
      <w:r w:rsidRPr="009B7080">
        <w:t xml:space="preserve">anexo </w:t>
      </w:r>
      <w:r w:rsidR="00101416" w:rsidRPr="009B7080">
        <w:t>11</w:t>
      </w:r>
      <w:r w:rsidRPr="009B7080">
        <w:t>.</w:t>
      </w:r>
    </w:p>
    <w:p w:rsidR="0065531B" w:rsidRPr="00F9508A" w:rsidRDefault="0065531B" w:rsidP="0065531B"/>
    <w:p w:rsidR="00F94C5D" w:rsidRDefault="00F94C5D" w:rsidP="008A5FDA">
      <w:pPr>
        <w:pStyle w:val="Ttulo2"/>
        <w:jc w:val="center"/>
      </w:pPr>
      <w:bookmarkStart w:id="201" w:name="_Toc403738078"/>
      <w:r w:rsidRPr="000342EC">
        <w:t>Tormentas de nieve</w:t>
      </w:r>
      <w:bookmarkEnd w:id="201"/>
    </w:p>
    <w:p w:rsidR="001C7D5B" w:rsidRDefault="004A7DB3" w:rsidP="002A06E8">
      <w:r w:rsidRPr="004A7DB3">
        <w:t>En la evaluación de riesgo por tormentas de nieve se realizará el análisis de las alturas de nieve acumulada, para identificar los daños a las techumbres de las viviendas, asociados a diferentes periodos de retorno.</w:t>
      </w:r>
    </w:p>
    <w:p w:rsidR="00F94C5D" w:rsidRDefault="00F94C5D" w:rsidP="001C7D5B">
      <w:pPr>
        <w:pStyle w:val="Ttulo3"/>
      </w:pPr>
      <w:bookmarkStart w:id="202" w:name="_Toc403738079"/>
      <w:r>
        <w:t>Peligro</w:t>
      </w:r>
      <w:bookmarkEnd w:id="202"/>
    </w:p>
    <w:p w:rsidR="00F94C5D" w:rsidRDefault="00F94C5D" w:rsidP="002A06E8">
      <w:r w:rsidRPr="00C648E3">
        <w:t>Se analiza</w:t>
      </w:r>
      <w:r>
        <w:t>rán</w:t>
      </w:r>
      <w:r w:rsidRPr="00C648E3">
        <w:t xml:space="preserve"> registros de nevada</w:t>
      </w:r>
      <w:r>
        <w:t>s en estaciones climatológicas</w:t>
      </w:r>
      <w:r w:rsidRPr="00C648E3">
        <w:t>, y se establece</w:t>
      </w:r>
      <w:r>
        <w:t>rá</w:t>
      </w:r>
      <w:r w:rsidRPr="00C648E3">
        <w:t xml:space="preserve">n probabilidades </w:t>
      </w:r>
      <w:r>
        <w:t xml:space="preserve">anuales </w:t>
      </w:r>
      <w:r w:rsidRPr="00C648E3">
        <w:t>de ocurr</w:t>
      </w:r>
      <w:r>
        <w:t>e</w:t>
      </w:r>
      <w:r w:rsidRPr="00C648E3">
        <w:t>n</w:t>
      </w:r>
      <w:r>
        <w:t>cia</w:t>
      </w:r>
      <w:r w:rsidRPr="00C648E3">
        <w:t>.</w:t>
      </w:r>
    </w:p>
    <w:p w:rsidR="00F94C5D" w:rsidRDefault="00F94C5D" w:rsidP="002A06E8">
      <w:r>
        <w:t xml:space="preserve">Se deberá </w:t>
      </w:r>
      <w:r w:rsidR="00586A2E">
        <w:t>incluir</w:t>
      </w:r>
      <w:r>
        <w:t xml:space="preserve"> </w:t>
      </w:r>
      <w:r w:rsidRPr="00AA5E62">
        <w:t xml:space="preserve">la memoria de cálculo </w:t>
      </w:r>
      <w:r>
        <w:t xml:space="preserve">para la estimación de peligro por nevadas y las bases de datos </w:t>
      </w:r>
      <w:r w:rsidR="00682AD6" w:rsidRPr="00682AD6">
        <w:t xml:space="preserve">de nevadas </w:t>
      </w:r>
      <w:r>
        <w:t>utilizadas.</w:t>
      </w:r>
    </w:p>
    <w:p w:rsidR="001C7D5B" w:rsidRDefault="001C7D5B" w:rsidP="002A06E8"/>
    <w:p w:rsidR="00F94C5D" w:rsidRDefault="00F94C5D" w:rsidP="001C7D5B">
      <w:pPr>
        <w:pStyle w:val="Ttulo3"/>
      </w:pPr>
      <w:bookmarkStart w:id="203" w:name="_Toc403738080"/>
      <w:r>
        <w:t>Vulnerabilidad</w:t>
      </w:r>
      <w:bookmarkEnd w:id="203"/>
    </w:p>
    <w:p w:rsidR="00672172" w:rsidRDefault="00672172" w:rsidP="002A06E8">
      <w:r>
        <w:t xml:space="preserve">Se deberá </w:t>
      </w:r>
      <w:r w:rsidR="00586A2E">
        <w:t>incluir</w:t>
      </w:r>
      <w:r>
        <w:t xml:space="preserve"> las funciones de vulnerabilidad consideradas en el estudio. </w:t>
      </w:r>
    </w:p>
    <w:p w:rsidR="00F94C5D" w:rsidRDefault="00F94C5D" w:rsidP="002A06E8">
      <w:r>
        <w:t xml:space="preserve">Se </w:t>
      </w:r>
      <w:r w:rsidR="00586A2E">
        <w:t>incluir</w:t>
      </w:r>
      <w:r>
        <w:t>á el conjunto de</w:t>
      </w:r>
      <w:r w:rsidR="00672172">
        <w:t xml:space="preserve"> valores definitorios de la función: altura de nieve acumulada</w:t>
      </w:r>
      <w:r>
        <w:t xml:space="preserve"> contra porcentaje de daño, o de la función de vulnerabilidad utilizada, incluyendo su sustento técnico, tomando en cuenta el párrafo anterior.</w:t>
      </w:r>
    </w:p>
    <w:p w:rsidR="00F94C5D" w:rsidRDefault="00F94C5D" w:rsidP="002A06E8">
      <w:r w:rsidRPr="00A91F7B">
        <w:t xml:space="preserve">Se podrá </w:t>
      </w:r>
      <w:r w:rsidR="00586A2E">
        <w:t>incluir</w:t>
      </w:r>
      <w:r w:rsidRPr="00A91F7B">
        <w:t xml:space="preserve"> un mapa de </w:t>
      </w:r>
      <w:r>
        <w:t>sistemas expuestos vulnerables, por ejemplo, el de viviendas con techumbres, para diferenciarlos del de techos más resistentes o con cierta inclinación.</w:t>
      </w:r>
    </w:p>
    <w:p w:rsidR="001C7D5B" w:rsidRDefault="001C7D5B" w:rsidP="002A06E8"/>
    <w:p w:rsidR="00F94C5D" w:rsidRDefault="00F94C5D" w:rsidP="001C7D5B">
      <w:pPr>
        <w:pStyle w:val="Ttulo3"/>
      </w:pPr>
      <w:bookmarkStart w:id="204" w:name="_Toc403738081"/>
      <w:r>
        <w:t>Riesgo</w:t>
      </w:r>
      <w:bookmarkEnd w:id="204"/>
    </w:p>
    <w:p w:rsidR="00F94C5D" w:rsidRDefault="00F94C5D" w:rsidP="002A06E8">
      <w:r>
        <w:t xml:space="preserve">Se </w:t>
      </w:r>
      <w:r w:rsidR="00586A2E">
        <w:t>incluir</w:t>
      </w:r>
      <w:r>
        <w:t xml:space="preserve">á un </w:t>
      </w:r>
      <w:r w:rsidR="00672172">
        <w:t>mapa</w:t>
      </w:r>
      <w:r>
        <w:t xml:space="preserve"> de las  afectaciones y la gravedad de estos, o una estimación del costo del daño anual esperado de los sistemas expuestos a nevadas.</w:t>
      </w:r>
    </w:p>
    <w:p w:rsidR="00F94C5D" w:rsidRDefault="00F94C5D" w:rsidP="002A06E8">
      <w:r>
        <w:t xml:space="preserve">Asimismo, se deberá </w:t>
      </w:r>
      <w:r w:rsidR="00586A2E">
        <w:t>incluir</w:t>
      </w:r>
      <w:r>
        <w:t xml:space="preserve"> el análisis de las afectaciones o la memoria de cálculo de la pérdida anual esperada en la zona de estudio.</w:t>
      </w:r>
    </w:p>
    <w:p w:rsidR="00F94C5D" w:rsidRDefault="00F94C5D" w:rsidP="002A06E8">
      <w:r>
        <w:t>En el análisis de riesgo se deberá estimar la población potencialmente afectable y, de preferencia, representar, mediante un mapa, la distribución de sus características.</w:t>
      </w:r>
    </w:p>
    <w:p w:rsidR="00F94C5D" w:rsidRDefault="00F94C5D" w:rsidP="00F94C5D"/>
    <w:p w:rsidR="00F94C5D" w:rsidRDefault="00F94C5D" w:rsidP="008A5FDA">
      <w:pPr>
        <w:pStyle w:val="Ttulo2"/>
        <w:jc w:val="center"/>
      </w:pPr>
      <w:bookmarkStart w:id="205" w:name="_Toc403738082"/>
      <w:r w:rsidRPr="000342EC">
        <w:t>Tormentas de Granizo</w:t>
      </w:r>
      <w:bookmarkEnd w:id="205"/>
    </w:p>
    <w:p w:rsidR="004A7DB3" w:rsidRDefault="004A7DB3" w:rsidP="004A7DB3">
      <w:r w:rsidRPr="00996155">
        <w:t xml:space="preserve">En la evaluación de riesgo por tormentas de </w:t>
      </w:r>
      <w:r>
        <w:t>granizo</w:t>
      </w:r>
      <w:r w:rsidRPr="00996155">
        <w:t xml:space="preserve"> se realiza</w:t>
      </w:r>
      <w:r>
        <w:t>rá</w:t>
      </w:r>
      <w:r w:rsidRPr="00996155">
        <w:t xml:space="preserve"> el análisis</w:t>
      </w:r>
      <w:r>
        <w:t xml:space="preserve"> de l</w:t>
      </w:r>
      <w:r w:rsidR="00682AD6">
        <w:t>o</w:t>
      </w:r>
      <w:r>
        <w:t xml:space="preserve">s </w:t>
      </w:r>
      <w:r w:rsidR="00682AD6">
        <w:t xml:space="preserve">espesores </w:t>
      </w:r>
      <w:r>
        <w:t xml:space="preserve">de </w:t>
      </w:r>
      <w:r w:rsidR="00682AD6">
        <w:t xml:space="preserve">capas de </w:t>
      </w:r>
      <w:r>
        <w:t>granizo acumulado</w:t>
      </w:r>
      <w:r w:rsidR="00682AD6">
        <w:t xml:space="preserve"> o de diámetro del mismo</w:t>
      </w:r>
      <w:r>
        <w:t>, para identificar los daños a las techumbres de las viviendas, asociados a diferentes periodos de retorno.</w:t>
      </w:r>
    </w:p>
    <w:p w:rsidR="00F94C5D" w:rsidRDefault="00F94C5D" w:rsidP="001C7D5B">
      <w:pPr>
        <w:pStyle w:val="Ttulo3"/>
      </w:pPr>
      <w:bookmarkStart w:id="206" w:name="_Toc403738083"/>
      <w:r>
        <w:t>Peligro</w:t>
      </w:r>
      <w:bookmarkEnd w:id="206"/>
    </w:p>
    <w:p w:rsidR="00F94C5D" w:rsidRDefault="00F94C5D" w:rsidP="002A06E8">
      <w:r>
        <w:t>Se analizarán registros de granizadas en estaciones climatológicas, y se establecen probabilidades anuales de que ocurran éstas.</w:t>
      </w:r>
    </w:p>
    <w:p w:rsidR="00F94C5D" w:rsidRDefault="00F94C5D" w:rsidP="002A06E8">
      <w:r>
        <w:t xml:space="preserve">Se deberá </w:t>
      </w:r>
      <w:r w:rsidR="00586A2E">
        <w:t>incluir</w:t>
      </w:r>
      <w:r>
        <w:t xml:space="preserve"> la memoria de cálculo para la estimación de peligro por granizadas y las bases de datos utilizadas.</w:t>
      </w:r>
    </w:p>
    <w:p w:rsidR="001C7D5B" w:rsidRDefault="001C7D5B" w:rsidP="002A06E8"/>
    <w:p w:rsidR="00F94C5D" w:rsidRDefault="00F94C5D" w:rsidP="001C7D5B">
      <w:pPr>
        <w:pStyle w:val="Ttulo3"/>
      </w:pPr>
      <w:bookmarkStart w:id="207" w:name="_Toc403738084"/>
      <w:r>
        <w:t>Vulnerabilidad</w:t>
      </w:r>
      <w:bookmarkEnd w:id="207"/>
    </w:p>
    <w:p w:rsidR="008934D6" w:rsidRDefault="008934D6" w:rsidP="008934D6">
      <w:r>
        <w:t xml:space="preserve">Se deberá </w:t>
      </w:r>
      <w:r w:rsidR="00586A2E">
        <w:t>incluir</w:t>
      </w:r>
      <w:r>
        <w:t xml:space="preserve"> las funciones de vulnerabilidad consideradas en el estudio. </w:t>
      </w:r>
    </w:p>
    <w:p w:rsidR="008934D6" w:rsidRDefault="008934D6" w:rsidP="008934D6">
      <w:r>
        <w:t xml:space="preserve">Se </w:t>
      </w:r>
      <w:r w:rsidR="00586A2E">
        <w:t>incluir</w:t>
      </w:r>
      <w:r>
        <w:t xml:space="preserve">á el conjunto de valores definitorios de la función: </w:t>
      </w:r>
      <w:r w:rsidR="00682AD6">
        <w:t xml:space="preserve">espesores de capas de granizo acumulado o de diámetro del mismo, </w:t>
      </w:r>
      <w:r>
        <w:t xml:space="preserve"> contra porcentaje de daño, o de la función de vulnerabilidad utilizada, incluyendo su sustento técnico, tomando en cuenta el párrafo anterior.</w:t>
      </w:r>
    </w:p>
    <w:p w:rsidR="00F94C5D" w:rsidRDefault="00F94C5D" w:rsidP="002A06E8"/>
    <w:p w:rsidR="00F94C5D" w:rsidRDefault="00F94C5D" w:rsidP="002A06E8">
      <w:r w:rsidRPr="00A91F7B">
        <w:t xml:space="preserve">Se podrá </w:t>
      </w:r>
      <w:r w:rsidR="00586A2E">
        <w:t>incluir</w:t>
      </w:r>
      <w:r w:rsidRPr="00A91F7B">
        <w:t xml:space="preserve"> un mapa de </w:t>
      </w:r>
      <w:r>
        <w:t>sistemas expuestos vulnerables, por ejemplo, el de viviendas con techumbres, para diferenciarlos del de techos más resistentes o con cierta inclinación.</w:t>
      </w:r>
    </w:p>
    <w:p w:rsidR="001C7D5B" w:rsidRDefault="001C7D5B" w:rsidP="002A06E8"/>
    <w:p w:rsidR="00F94C5D" w:rsidRDefault="00F94C5D" w:rsidP="001C7D5B">
      <w:pPr>
        <w:pStyle w:val="Ttulo3"/>
      </w:pPr>
      <w:bookmarkStart w:id="208" w:name="_Toc403738085"/>
      <w:r>
        <w:t>Riesgo</w:t>
      </w:r>
      <w:bookmarkEnd w:id="208"/>
    </w:p>
    <w:p w:rsidR="00F94C5D" w:rsidRDefault="00F94C5D" w:rsidP="002A06E8">
      <w:r>
        <w:t xml:space="preserve">Se </w:t>
      </w:r>
      <w:r w:rsidR="00586A2E">
        <w:t>incluir</w:t>
      </w:r>
      <w:r>
        <w:t xml:space="preserve">á un </w:t>
      </w:r>
      <w:r w:rsidR="008934D6">
        <w:t>mapa</w:t>
      </w:r>
      <w:r>
        <w:t xml:space="preserve"> de las  afectaciones y la gravedad de estos, o una estimación del costo del daño anual esperado de los sistemas expuestos a granizadas.</w:t>
      </w:r>
    </w:p>
    <w:p w:rsidR="00F94C5D" w:rsidRDefault="00F94C5D" w:rsidP="002A06E8">
      <w:r>
        <w:t xml:space="preserve">Asimismo, se deberá </w:t>
      </w:r>
      <w:r w:rsidR="00586A2E">
        <w:t>incluir</w:t>
      </w:r>
      <w:r>
        <w:t xml:space="preserve"> el análisis de las afectaciones, o la memoria de cálculo de la pérdida anual esperada en la zona de estudio.</w:t>
      </w:r>
    </w:p>
    <w:p w:rsidR="00F94C5D" w:rsidRDefault="00F94C5D" w:rsidP="002A06E8">
      <w:r>
        <w:t>En el análisis de riesgo se deberá estimar la población potencialmente afectable y, de preferencia, representar, mediante un mapa, la distribución de sus características.</w:t>
      </w:r>
    </w:p>
    <w:p w:rsidR="000017A7" w:rsidRPr="001C7D5B" w:rsidRDefault="000017A7" w:rsidP="002A06E8"/>
    <w:p w:rsidR="000017A7" w:rsidRPr="000342EC" w:rsidRDefault="000017A7" w:rsidP="008A5FDA">
      <w:pPr>
        <w:pStyle w:val="Ttulo2"/>
        <w:jc w:val="center"/>
      </w:pPr>
      <w:bookmarkStart w:id="209" w:name="_Toc403738086"/>
      <w:r w:rsidRPr="000342EC">
        <w:t>Tormentas eléctricas</w:t>
      </w:r>
      <w:bookmarkEnd w:id="209"/>
    </w:p>
    <w:p w:rsidR="004A7DB3" w:rsidRPr="00996155" w:rsidRDefault="004A7DB3" w:rsidP="004A7DB3">
      <w:r w:rsidRPr="00996155">
        <w:t xml:space="preserve">En la evaluación de riesgo por tormentas de </w:t>
      </w:r>
      <w:r>
        <w:t>electricidad</w:t>
      </w:r>
      <w:r w:rsidRPr="00996155">
        <w:t xml:space="preserve"> se realiza</w:t>
      </w:r>
      <w:r>
        <w:t>rá</w:t>
      </w:r>
      <w:r w:rsidRPr="00996155">
        <w:t xml:space="preserve"> el análisis </w:t>
      </w:r>
      <w:r>
        <w:t xml:space="preserve"> de la frecuencia de las descargas eléctricas, para identificar los daños </w:t>
      </w:r>
      <w:r w:rsidRPr="00BF2964">
        <w:t>de los sistemas expuestos</w:t>
      </w:r>
      <w:r>
        <w:t>, asociadas a diferentes periodos de retorno.</w:t>
      </w:r>
    </w:p>
    <w:p w:rsidR="000017A7" w:rsidRDefault="000017A7" w:rsidP="001C7D5B">
      <w:pPr>
        <w:pStyle w:val="Ttulo3"/>
      </w:pPr>
      <w:bookmarkStart w:id="210" w:name="_Toc403738087"/>
      <w:r>
        <w:t>Peligro</w:t>
      </w:r>
      <w:bookmarkEnd w:id="210"/>
    </w:p>
    <w:p w:rsidR="000017A7" w:rsidRDefault="000017A7" w:rsidP="002A06E8">
      <w:r>
        <w:t>Se analizarán registros de tormentas eléctricas en estaciones climatológicas, o en bases de datos de descargas eléctricas, y se establecerán probabilidades anuales de que ocurran éstas.</w:t>
      </w:r>
    </w:p>
    <w:p w:rsidR="000017A7" w:rsidRDefault="000017A7" w:rsidP="002A06E8">
      <w:r>
        <w:t xml:space="preserve">Se deberá </w:t>
      </w:r>
      <w:r w:rsidR="00586A2E">
        <w:t>incluir</w:t>
      </w:r>
      <w:r>
        <w:t xml:space="preserve"> la memoria de cálculo para la estimación de peligro por tormentas eléctricas y las bases de datos utilizadas.</w:t>
      </w:r>
    </w:p>
    <w:p w:rsidR="001C7D5B" w:rsidRDefault="001C7D5B" w:rsidP="002A06E8"/>
    <w:p w:rsidR="000017A7" w:rsidRDefault="000017A7" w:rsidP="001C7D5B">
      <w:pPr>
        <w:pStyle w:val="Ttulo3"/>
      </w:pPr>
      <w:bookmarkStart w:id="211" w:name="_Toc403738088"/>
      <w:r>
        <w:t>Vulnerabilidad</w:t>
      </w:r>
      <w:bookmarkEnd w:id="211"/>
    </w:p>
    <w:p w:rsidR="000017A7" w:rsidRDefault="000017A7" w:rsidP="002A06E8">
      <w:r>
        <w:t>Se puede considerar que si ante un evento de tormenta eléctrica, o bien, descargas eléctricas, se producirá</w:t>
      </w:r>
      <w:r w:rsidRPr="00AA5E62">
        <w:t xml:space="preserve">n </w:t>
      </w:r>
      <w:r>
        <w:t>daños.</w:t>
      </w:r>
    </w:p>
    <w:p w:rsidR="000017A7" w:rsidRDefault="000017A7" w:rsidP="002A06E8">
      <w:r>
        <w:t xml:space="preserve">Se deberá </w:t>
      </w:r>
      <w:r w:rsidR="00586A2E">
        <w:t>incluir</w:t>
      </w:r>
      <w:r>
        <w:t xml:space="preserve"> el conjunto de relaciones entre tormentas eléctricas, o descargas eléctricas, contra porcentaje de daño, o de la función de vulnerabilidad utilizada, incluyendo su sustento técnico, tomando en cuenta el párrafo anterior.</w:t>
      </w:r>
    </w:p>
    <w:p w:rsidR="000017A7" w:rsidRDefault="000017A7" w:rsidP="001C7D5B">
      <w:pPr>
        <w:pStyle w:val="Ttulo3"/>
      </w:pPr>
      <w:bookmarkStart w:id="212" w:name="_Toc403738089"/>
      <w:r>
        <w:t>Riesgo</w:t>
      </w:r>
      <w:bookmarkEnd w:id="212"/>
    </w:p>
    <w:p w:rsidR="000017A7" w:rsidRPr="009B7080" w:rsidRDefault="000017A7" w:rsidP="002A06E8">
      <w:r w:rsidRPr="009B7080">
        <w:t xml:space="preserve">Se </w:t>
      </w:r>
      <w:r w:rsidR="00586A2E" w:rsidRPr="009B7080">
        <w:t>incluir</w:t>
      </w:r>
      <w:r w:rsidRPr="009B7080">
        <w:t xml:space="preserve">á un resumen de las  afectaciones y la gravedad de </w:t>
      </w:r>
      <w:r w:rsidR="00A03AC9" w:rsidRPr="009B7080">
        <w:t>é</w:t>
      </w:r>
      <w:r w:rsidRPr="009B7080">
        <w:t>st</w:t>
      </w:r>
      <w:r w:rsidR="00A03AC9" w:rsidRPr="009B7080">
        <w:t>a</w:t>
      </w:r>
      <w:r w:rsidRPr="009B7080">
        <w:t>s, o una estimación del costo del daño anual esperado de los sistemas expuestos a tormentas o descargas eléctricas.</w:t>
      </w:r>
    </w:p>
    <w:p w:rsidR="000017A7" w:rsidRPr="009B7080" w:rsidRDefault="000017A7" w:rsidP="002A06E8">
      <w:r w:rsidRPr="009B7080">
        <w:t xml:space="preserve">Asimismo, se deberá </w:t>
      </w:r>
      <w:r w:rsidR="00586A2E" w:rsidRPr="009B7080">
        <w:t>incluir</w:t>
      </w:r>
      <w:r w:rsidRPr="009B7080">
        <w:t xml:space="preserve"> el análisis de las afectaciones, o la memoria de cálculo de la pérdida anual esperada en la zona de estudio.</w:t>
      </w:r>
    </w:p>
    <w:p w:rsidR="000017A7" w:rsidRPr="009B7080" w:rsidRDefault="000017A7" w:rsidP="002A06E8">
      <w:r w:rsidRPr="009B7080">
        <w:t>En el análisis de riesgo se deberá estimar la población potencialmente afectable.</w:t>
      </w:r>
    </w:p>
    <w:p w:rsidR="000017A7" w:rsidRPr="009B7080" w:rsidRDefault="000017A7" w:rsidP="000017A7"/>
    <w:p w:rsidR="000017A7" w:rsidRPr="009B7080" w:rsidRDefault="000017A7" w:rsidP="008A5FDA">
      <w:pPr>
        <w:pStyle w:val="Ttulo2"/>
        <w:jc w:val="center"/>
      </w:pPr>
      <w:bookmarkStart w:id="213" w:name="_Toc403738090"/>
      <w:r w:rsidRPr="009B7080">
        <w:t>Sequía</w:t>
      </w:r>
      <w:bookmarkEnd w:id="213"/>
    </w:p>
    <w:p w:rsidR="004A7DB3" w:rsidRPr="009B7080" w:rsidRDefault="004A7DB3" w:rsidP="004A7DB3">
      <w:r w:rsidRPr="009B7080">
        <w:t xml:space="preserve">En la evaluación del riesgo por sequía se debe identificar la severidad y duración de la sequía asociándola sus respectivos periodos de retorno, </w:t>
      </w:r>
      <w:r w:rsidR="00682AD6" w:rsidRPr="009B7080">
        <w:t xml:space="preserve">para </w:t>
      </w:r>
      <w:r w:rsidRPr="009B7080">
        <w:t>posteriormente hacer una estimación del costo de los daños en función de las enfermedades y decesos relacionados con la falta de agua potable en la población, pérdida de cultivos y ganado.</w:t>
      </w:r>
    </w:p>
    <w:p w:rsidR="000017A7" w:rsidRPr="009B7080" w:rsidRDefault="000017A7" w:rsidP="00AD3576">
      <w:pPr>
        <w:pStyle w:val="Ttulo3"/>
      </w:pPr>
      <w:bookmarkStart w:id="214" w:name="_Toc403738091"/>
      <w:r w:rsidRPr="009B7080">
        <w:t>Peligro</w:t>
      </w:r>
      <w:bookmarkEnd w:id="214"/>
    </w:p>
    <w:p w:rsidR="000017A7" w:rsidRDefault="000017A7" w:rsidP="002A06E8">
      <w:r w:rsidRPr="009B7080">
        <w:t xml:space="preserve">Se deberá caracterizar el fenómeno de la sequía para las zonas de estudio, utilizando cualquiera de los siguientes índices: índice de severidad de sequía de Palmer, índice de precipitación estandarizada  o cualquier otro método que considere la severidad y duración de la sequía. Con los índices anteriores se podrán estimar periodos de retorno de los diferentes niveles de sequía: severa, crítica, catastrófica, etc. </w:t>
      </w:r>
      <w:r w:rsidR="00874227" w:rsidRPr="009B7080">
        <w:t xml:space="preserve">Utilizando la referencia indicada en el anexo </w:t>
      </w:r>
      <w:r w:rsidR="00172A96" w:rsidRPr="009B7080">
        <w:t>14</w:t>
      </w:r>
      <w:r w:rsidR="00874227" w:rsidRPr="009B7080">
        <w:t>.</w:t>
      </w:r>
    </w:p>
    <w:p w:rsidR="000017A7" w:rsidRDefault="000017A7" w:rsidP="002A06E8">
      <w:r>
        <w:t xml:space="preserve">Se deberá </w:t>
      </w:r>
      <w:r w:rsidR="00586A2E">
        <w:t>incluir</w:t>
      </w:r>
      <w:r>
        <w:t xml:space="preserve"> la memoria de cálculo,</w:t>
      </w:r>
      <w:r w:rsidRPr="0024240B">
        <w:t xml:space="preserve"> </w:t>
      </w:r>
      <w:r w:rsidRPr="005E0D13">
        <w:t xml:space="preserve">base de datos  de </w:t>
      </w:r>
      <w:r>
        <w:t>lluvia o escurrimientos utilizada y mapas que muestren los grados de sequía para las zonas de estudio.</w:t>
      </w:r>
    </w:p>
    <w:p w:rsidR="00AD3576" w:rsidRDefault="00AD3576" w:rsidP="002A06E8"/>
    <w:p w:rsidR="000017A7" w:rsidRPr="0048120A" w:rsidRDefault="000017A7" w:rsidP="00AD3576">
      <w:pPr>
        <w:pStyle w:val="Ttulo3"/>
      </w:pPr>
      <w:bookmarkStart w:id="215" w:name="_Toc403738092"/>
      <w:r w:rsidRPr="0048120A">
        <w:t>Vulnerabilidad</w:t>
      </w:r>
      <w:bookmarkEnd w:id="215"/>
    </w:p>
    <w:p w:rsidR="000017A7" w:rsidRDefault="000017A7" w:rsidP="002A06E8">
      <w:r w:rsidRPr="005E0D13">
        <w:t xml:space="preserve">Se </w:t>
      </w:r>
      <w:r>
        <w:t>podrá elaborar funcio</w:t>
      </w:r>
      <w:r w:rsidRPr="005E0D13">
        <w:t>n</w:t>
      </w:r>
      <w:r>
        <w:t>es</w:t>
      </w:r>
      <w:r w:rsidRPr="005E0D13">
        <w:t xml:space="preserve"> de vulnerabilidad de</w:t>
      </w:r>
      <w:r>
        <w:t xml:space="preserve">l deterioro de la salud de la población y de su posible muerte ante la falta de agua potable, así como de pérdidas del cultivo y ganado al disminuir la dotación de agua. Se deberá </w:t>
      </w:r>
      <w:r w:rsidR="00586A2E">
        <w:t>incluir</w:t>
      </w:r>
      <w:r>
        <w:t xml:space="preserve"> las funciones de vulnerabilidad y su sustento técnico.</w:t>
      </w:r>
    </w:p>
    <w:p w:rsidR="00AD3576" w:rsidRDefault="00AD3576" w:rsidP="002A06E8"/>
    <w:p w:rsidR="000017A7" w:rsidRPr="0048120A" w:rsidRDefault="000017A7" w:rsidP="00AD3576">
      <w:pPr>
        <w:pStyle w:val="Ttulo3"/>
      </w:pPr>
      <w:bookmarkStart w:id="216" w:name="_Toc403738093"/>
      <w:r w:rsidRPr="0048120A">
        <w:t>Riesgo</w:t>
      </w:r>
      <w:bookmarkEnd w:id="216"/>
    </w:p>
    <w:p w:rsidR="000017A7" w:rsidRDefault="000017A7" w:rsidP="002A06E8">
      <w:r w:rsidRPr="005E0D13">
        <w:t xml:space="preserve">Se </w:t>
      </w:r>
      <w:r w:rsidR="00586A2E">
        <w:t>incluir</w:t>
      </w:r>
      <w:r w:rsidRPr="005E0D13">
        <w:t xml:space="preserve">á un resumen de las afectaciones y la gravedad de estos, </w:t>
      </w:r>
      <w:r>
        <w:t>a través de la evaluación socioeconómica de las sequías históricas.</w:t>
      </w:r>
    </w:p>
    <w:p w:rsidR="000017A7" w:rsidRPr="005E0D13" w:rsidRDefault="000017A7" w:rsidP="002A06E8">
      <w:r>
        <w:t xml:space="preserve">Se podrá hacer una </w:t>
      </w:r>
      <w:r w:rsidRPr="005E0D13">
        <w:t xml:space="preserve">estimación del costo del daño anual esperado de </w:t>
      </w:r>
      <w:r>
        <w:t>enfermedades y decesos relacionados con la falta de agua potable en la población, y de la pérdida de cultivos y ganado</w:t>
      </w:r>
      <w:r w:rsidRPr="005E0D13">
        <w:t>.</w:t>
      </w:r>
    </w:p>
    <w:p w:rsidR="000017A7" w:rsidRPr="005E0D13" w:rsidRDefault="000017A7" w:rsidP="002A06E8">
      <w:r>
        <w:t>En su caso</w:t>
      </w:r>
      <w:r w:rsidRPr="005E0D13">
        <w:t xml:space="preserve">, se deberá </w:t>
      </w:r>
      <w:r w:rsidR="00586A2E">
        <w:t>incluir</w:t>
      </w:r>
      <w:r w:rsidRPr="005E0D13">
        <w:t xml:space="preserve"> la memoria de cálculo de la pérdida anual esperada de la zona de estudio.</w:t>
      </w:r>
    </w:p>
    <w:p w:rsidR="000017A7" w:rsidRDefault="000017A7" w:rsidP="000017A7"/>
    <w:p w:rsidR="000017A7" w:rsidRDefault="000017A7" w:rsidP="008A5FDA">
      <w:pPr>
        <w:pStyle w:val="Ttulo2"/>
        <w:jc w:val="center"/>
      </w:pPr>
      <w:bookmarkStart w:id="217" w:name="_Toc403738094"/>
      <w:r w:rsidRPr="000342EC">
        <w:t>Ondas gélidas</w:t>
      </w:r>
      <w:bookmarkEnd w:id="217"/>
    </w:p>
    <w:p w:rsidR="000E6999" w:rsidRDefault="000E6999" w:rsidP="000E6999">
      <w:pPr>
        <w:rPr>
          <w:szCs w:val="22"/>
        </w:rPr>
      </w:pPr>
      <w:r>
        <w:rPr>
          <w:szCs w:val="22"/>
        </w:rPr>
        <w:t>Para el caso de bajas temperaturas se debe</w:t>
      </w:r>
      <w:r w:rsidR="004A331C">
        <w:rPr>
          <w:szCs w:val="22"/>
        </w:rPr>
        <w:t>rá</w:t>
      </w:r>
      <w:r>
        <w:rPr>
          <w:szCs w:val="22"/>
        </w:rPr>
        <w:t xml:space="preserve"> obtener información de la temperatura horaria de estaciones meteorológicas automáticas para calcular funciones de peligro. Por otro lado, se investigan las características sociales de la población para inferir su vulnerabilidad.</w:t>
      </w:r>
    </w:p>
    <w:p w:rsidR="000017A7" w:rsidRDefault="000017A7" w:rsidP="001F7EC8">
      <w:pPr>
        <w:pStyle w:val="Ttulo3"/>
      </w:pPr>
      <w:bookmarkStart w:id="218" w:name="_Toc403738095"/>
      <w:r>
        <w:t>Peligro</w:t>
      </w:r>
      <w:bookmarkEnd w:id="218"/>
    </w:p>
    <w:p w:rsidR="000017A7" w:rsidRDefault="000017A7" w:rsidP="002A06E8">
      <w:r w:rsidRPr="00E547E3">
        <w:t>Se analiza</w:t>
      </w:r>
      <w:r>
        <w:t>rá</w:t>
      </w:r>
      <w:r w:rsidRPr="00E547E3">
        <w:t>n registros de temperaturas de estaciones meteorológicas</w:t>
      </w:r>
      <w:r>
        <w:t>, de preferencia</w:t>
      </w:r>
      <w:r w:rsidRPr="00E547E3">
        <w:t xml:space="preserve"> automáticas</w:t>
      </w:r>
      <w:r>
        <w:t>,</w:t>
      </w:r>
      <w:r w:rsidRPr="00E547E3">
        <w:t xml:space="preserve"> y se </w:t>
      </w:r>
      <w:r>
        <w:t>estimarán</w:t>
      </w:r>
      <w:r w:rsidRPr="00E547E3">
        <w:t xml:space="preserve"> probabilidades de que ocurran ciertos </w:t>
      </w:r>
      <w:r>
        <w:t>eventos que rebasen umbrales de temperatura. Se podrá tomar en cuenta también su duració</w:t>
      </w:r>
      <w:r w:rsidRPr="00E547E3">
        <w:t>n.</w:t>
      </w:r>
    </w:p>
    <w:p w:rsidR="000017A7" w:rsidRDefault="000017A7" w:rsidP="002A06E8">
      <w:r w:rsidRPr="003E2A6C">
        <w:t xml:space="preserve">El </w:t>
      </w:r>
      <w:r w:rsidRPr="009B7080">
        <w:t xml:space="preserve">cálculo del peligro por ondas gélidas se podrá obtener de acuerdo con el método descrito en el </w:t>
      </w:r>
      <w:r w:rsidR="00874227" w:rsidRPr="009B7080">
        <w:t>a</w:t>
      </w:r>
      <w:r w:rsidRPr="009B7080">
        <w:t xml:space="preserve">nexo </w:t>
      </w:r>
      <w:r w:rsidR="00172A96" w:rsidRPr="009B7080">
        <w:t>15</w:t>
      </w:r>
      <w:r w:rsidRPr="009B7080">
        <w:t>, o cualquier</w:t>
      </w:r>
      <w:r w:rsidRPr="003E2A6C">
        <w:t xml:space="preserve"> otro método con características superiores.</w:t>
      </w:r>
    </w:p>
    <w:p w:rsidR="000017A7" w:rsidRDefault="000017A7" w:rsidP="002A06E8">
      <w:r>
        <w:t xml:space="preserve">Se deberá </w:t>
      </w:r>
      <w:r w:rsidR="00586A2E">
        <w:t>incluir</w:t>
      </w:r>
      <w:r>
        <w:t xml:space="preserve"> </w:t>
      </w:r>
      <w:r w:rsidRPr="00AA5E62">
        <w:t xml:space="preserve">la memoria de cálculo </w:t>
      </w:r>
      <w:r>
        <w:t>para la estimación de peligro por ondas gélidas y las bases de datos utilizadas.</w:t>
      </w:r>
    </w:p>
    <w:p w:rsidR="00AD3576" w:rsidRDefault="00AD3576" w:rsidP="002A06E8"/>
    <w:p w:rsidR="000017A7" w:rsidRDefault="000017A7" w:rsidP="00AD3576">
      <w:pPr>
        <w:pStyle w:val="Ttulo3"/>
      </w:pPr>
      <w:bookmarkStart w:id="219" w:name="_Toc403738096"/>
      <w:r>
        <w:t>Vulnerabilidad</w:t>
      </w:r>
      <w:bookmarkEnd w:id="219"/>
    </w:p>
    <w:p w:rsidR="000017A7" w:rsidRDefault="000017A7" w:rsidP="002A06E8">
      <w:r>
        <w:t xml:space="preserve">Se deberá </w:t>
      </w:r>
      <w:r w:rsidR="00586A2E">
        <w:t>incluir</w:t>
      </w:r>
      <w:r>
        <w:t xml:space="preserve"> el conjunto de relaciones entre ondas gélidas, caracterizadas por las temperaturas alcanzadas, y en lo posible, su duración, contra porcentaje de daño, o de la función de vulnerabilidad utilizada, incluyendo su sustento técnico.</w:t>
      </w:r>
    </w:p>
    <w:p w:rsidR="000017A7" w:rsidRDefault="000017A7" w:rsidP="002A06E8">
      <w:r>
        <w:t>Se podrá tomar en cuenta para el caso de la vulnerabilidad de la población</w:t>
      </w:r>
      <w:ins w:id="220" w:author="mjimeneze" w:date="2014-11-13T16:35:00Z">
        <w:r w:rsidR="00682AD6">
          <w:t>,</w:t>
        </w:r>
      </w:ins>
      <w:r>
        <w:t xml:space="preserve"> su condición socioeconómica y edad.</w:t>
      </w:r>
    </w:p>
    <w:p w:rsidR="000017A7" w:rsidRDefault="000017A7" w:rsidP="002A06E8">
      <w:r w:rsidRPr="00A91F7B">
        <w:t xml:space="preserve">Se podrá </w:t>
      </w:r>
      <w:r w:rsidR="00586A2E">
        <w:t>incluir</w:t>
      </w:r>
      <w:r w:rsidRPr="00A91F7B">
        <w:t xml:space="preserve"> un mapa de </w:t>
      </w:r>
      <w:r>
        <w:t>sistemas expuestos vulnerables, por ejemplo, el de viviendas precarias, para diferenciarlos del de viviendas más resistentes al frío.</w:t>
      </w:r>
    </w:p>
    <w:p w:rsidR="000017A7" w:rsidRDefault="000017A7" w:rsidP="002A06E8">
      <w:r>
        <w:t xml:space="preserve">Se podrán usar las funciones de vulnerabilidad mostradas en </w:t>
      </w:r>
      <w:r w:rsidRPr="009B7080">
        <w:t xml:space="preserve">el anexo </w:t>
      </w:r>
      <w:r w:rsidR="00172A96" w:rsidRPr="009B7080">
        <w:t>16</w:t>
      </w:r>
      <w:r w:rsidRPr="009B7080">
        <w:t>.</w:t>
      </w:r>
    </w:p>
    <w:p w:rsidR="00AD3576" w:rsidRDefault="00AD3576" w:rsidP="002A06E8"/>
    <w:p w:rsidR="000017A7" w:rsidRDefault="000017A7" w:rsidP="00AD3576">
      <w:pPr>
        <w:pStyle w:val="Ttulo3"/>
      </w:pPr>
      <w:bookmarkStart w:id="221" w:name="_Toc403738097"/>
      <w:r>
        <w:t>Riesgo</w:t>
      </w:r>
      <w:bookmarkEnd w:id="221"/>
    </w:p>
    <w:p w:rsidR="000017A7" w:rsidRDefault="000017A7" w:rsidP="002A06E8">
      <w:r>
        <w:t xml:space="preserve">Se </w:t>
      </w:r>
      <w:r w:rsidR="00586A2E">
        <w:t>incluir</w:t>
      </w:r>
      <w:r>
        <w:t>á un resumen de las  afectaciones y la gravedad de estos, o una estimación del costo del daño anual esperado de los sistemas expuestos a ondas gélidas.</w:t>
      </w:r>
    </w:p>
    <w:p w:rsidR="000017A7" w:rsidRDefault="000017A7" w:rsidP="002A06E8">
      <w:r>
        <w:t xml:space="preserve">Asimismo, se deberá </w:t>
      </w:r>
      <w:r w:rsidR="00586A2E">
        <w:t>incluir</w:t>
      </w:r>
      <w:r>
        <w:t xml:space="preserve"> el análisis de las afectaciones, o la memoria de cálculo de la pérdida anual esperada en la zona de estudio.</w:t>
      </w:r>
    </w:p>
    <w:p w:rsidR="000017A7" w:rsidRDefault="000017A7" w:rsidP="002A06E8">
      <w:r>
        <w:t>En el análisis de riesgo se deberá estimar la población potencialmente afectable y, de preferencia, representar, mediante un mapa, la distribución de sus características.</w:t>
      </w:r>
    </w:p>
    <w:p w:rsidR="001A5693" w:rsidRDefault="001A5693" w:rsidP="000017A7"/>
    <w:p w:rsidR="001A5693" w:rsidRDefault="001A5693" w:rsidP="00F42C43">
      <w:pPr>
        <w:pStyle w:val="Ttulo2"/>
        <w:jc w:val="center"/>
      </w:pPr>
      <w:bookmarkStart w:id="222" w:name="_Toc403738098"/>
      <w:r w:rsidRPr="000342EC">
        <w:t xml:space="preserve">Ondas </w:t>
      </w:r>
      <w:r w:rsidR="000342EC">
        <w:t>cálidas</w:t>
      </w:r>
      <w:bookmarkEnd w:id="222"/>
    </w:p>
    <w:p w:rsidR="004A7DB3" w:rsidRDefault="004A7DB3" w:rsidP="004A7DB3">
      <w:r>
        <w:t>En la evaluación del riesgo por ondas cálidas se debe de identificar las zonas en donde se presenta el fenómeno en función de la temperatura máxima determinando su correspondiente periodo de retorno y posteriormente hacer una estimación del costo de los daños en función de las enfermedades y decesos relacionados.</w:t>
      </w:r>
    </w:p>
    <w:p w:rsidR="001A5693" w:rsidRPr="0048120A" w:rsidRDefault="001A5693" w:rsidP="00AD3576">
      <w:pPr>
        <w:pStyle w:val="Ttulo3"/>
      </w:pPr>
      <w:bookmarkStart w:id="223" w:name="_Toc403738099"/>
      <w:r w:rsidRPr="0048120A">
        <w:t>Peligro</w:t>
      </w:r>
      <w:bookmarkEnd w:id="223"/>
    </w:p>
    <w:p w:rsidR="001A5693" w:rsidRPr="00464B64" w:rsidRDefault="001A5693" w:rsidP="002A06E8">
      <w:r>
        <w:t xml:space="preserve">Se identificarán las </w:t>
      </w:r>
      <w:r w:rsidRPr="00464B64">
        <w:t xml:space="preserve">ondas de calor fijando un umbral para la zona de estudio, con base en temperaturas máximas, y en un análisis más detallado se podrán incluir incluso las mínimas </w:t>
      </w:r>
      <w:r w:rsidR="00D6186A" w:rsidRPr="00464B64">
        <w:t xml:space="preserve">establecidas en las referencias </w:t>
      </w:r>
      <w:r w:rsidR="00D6186A" w:rsidRPr="004F6CFE">
        <w:rPr>
          <w:highlight w:val="yellow"/>
        </w:rPr>
        <w:t>de</w:t>
      </w:r>
      <w:r w:rsidR="007A7F72" w:rsidRPr="004F6CFE">
        <w:rPr>
          <w:highlight w:val="yellow"/>
        </w:rPr>
        <w:t xml:space="preserve"> </w:t>
      </w:r>
      <w:r w:rsidR="00D6186A" w:rsidRPr="004F6CFE">
        <w:rPr>
          <w:highlight w:val="yellow"/>
        </w:rPr>
        <w:t>l</w:t>
      </w:r>
      <w:r w:rsidR="007A7F72" w:rsidRPr="004F6CFE">
        <w:rPr>
          <w:highlight w:val="yellow"/>
        </w:rPr>
        <w:t>os</w:t>
      </w:r>
      <w:r w:rsidR="00D6186A" w:rsidRPr="004F6CFE">
        <w:rPr>
          <w:highlight w:val="yellow"/>
        </w:rPr>
        <w:t xml:space="preserve"> anexo</w:t>
      </w:r>
      <w:r w:rsidR="007A7F72" w:rsidRPr="004F6CFE">
        <w:rPr>
          <w:highlight w:val="yellow"/>
        </w:rPr>
        <w:t>s</w:t>
      </w:r>
      <w:r w:rsidR="00D6186A" w:rsidRPr="004F6CFE">
        <w:rPr>
          <w:highlight w:val="yellow"/>
        </w:rPr>
        <w:t xml:space="preserve"> </w:t>
      </w:r>
      <w:r w:rsidR="00904969" w:rsidRPr="004F6CFE">
        <w:rPr>
          <w:highlight w:val="yellow"/>
        </w:rPr>
        <w:t>17</w:t>
      </w:r>
      <w:r w:rsidR="008B6987" w:rsidRPr="004F6CFE">
        <w:rPr>
          <w:highlight w:val="yellow"/>
        </w:rPr>
        <w:t>a y 17b</w:t>
      </w:r>
      <w:r w:rsidR="00D6186A" w:rsidRPr="004F6CFE">
        <w:rPr>
          <w:highlight w:val="yellow"/>
        </w:rPr>
        <w:t>.</w:t>
      </w:r>
    </w:p>
    <w:p w:rsidR="001A5693" w:rsidRDefault="001A5693" w:rsidP="002A06E8">
      <w:r w:rsidRPr="00464B64">
        <w:t xml:space="preserve">Se deberá </w:t>
      </w:r>
      <w:r w:rsidR="00586A2E" w:rsidRPr="00464B64">
        <w:t>incluir</w:t>
      </w:r>
      <w:r w:rsidRPr="00464B64">
        <w:t xml:space="preserve"> la memoria de cálculo para la estimación de peligro por ondas de calor y las bases de datos utilizadas.</w:t>
      </w:r>
    </w:p>
    <w:p w:rsidR="00AD3576" w:rsidRDefault="00AD3576" w:rsidP="002A06E8"/>
    <w:p w:rsidR="001A5693" w:rsidRPr="0048120A" w:rsidRDefault="001A5693" w:rsidP="00AD3576">
      <w:pPr>
        <w:pStyle w:val="Ttulo3"/>
      </w:pPr>
      <w:bookmarkStart w:id="224" w:name="_Toc403738100"/>
      <w:r w:rsidRPr="0048120A">
        <w:t>Vulnerabilidad</w:t>
      </w:r>
      <w:bookmarkEnd w:id="224"/>
    </w:p>
    <w:p w:rsidR="001A5693" w:rsidRPr="00C83EC5" w:rsidRDefault="001A5693" w:rsidP="002A06E8">
      <w:r w:rsidRPr="00C83EC5">
        <w:t>Se podrá construir funci</w:t>
      </w:r>
      <w:r>
        <w:t>o</w:t>
      </w:r>
      <w:r w:rsidRPr="00C83EC5">
        <w:t>n</w:t>
      </w:r>
      <w:r>
        <w:t>es</w:t>
      </w:r>
      <w:r w:rsidRPr="00C83EC5">
        <w:t xml:space="preserve"> de vulnerabilidad </w:t>
      </w:r>
      <w:r>
        <w:t xml:space="preserve">de la relación de las ondas de calor y las </w:t>
      </w:r>
      <w:r w:rsidRPr="00C83EC5">
        <w:t xml:space="preserve">afectaciones </w:t>
      </w:r>
      <w:r>
        <w:t xml:space="preserve">que </w:t>
      </w:r>
      <w:r w:rsidRPr="00C83EC5">
        <w:t>pudieran presentar la población.</w:t>
      </w:r>
    </w:p>
    <w:p w:rsidR="001A5693" w:rsidRDefault="001A5693" w:rsidP="002A06E8">
      <w:r w:rsidRPr="00C83EC5">
        <w:t xml:space="preserve">Se deberá </w:t>
      </w:r>
      <w:r w:rsidR="00586A2E">
        <w:t>incluir</w:t>
      </w:r>
      <w:r w:rsidRPr="00C83EC5">
        <w:t xml:space="preserve"> un </w:t>
      </w:r>
      <w:r>
        <w:t xml:space="preserve">mapa de </w:t>
      </w:r>
      <w:r w:rsidRPr="00C83EC5">
        <w:t xml:space="preserve">las características de </w:t>
      </w:r>
      <w:r>
        <w:t xml:space="preserve">las </w:t>
      </w:r>
      <w:r w:rsidRPr="00C83EC5">
        <w:t>vivienda</w:t>
      </w:r>
      <w:r>
        <w:t>s</w:t>
      </w:r>
      <w:r w:rsidRPr="00C83EC5">
        <w:t xml:space="preserve"> en la zona de estudio, para saber si se encuentran aptas ante el fenómeno de ondas de calor (si </w:t>
      </w:r>
      <w:r w:rsidR="004A6201">
        <w:t>cuentan con</w:t>
      </w:r>
      <w:r w:rsidR="004A6201" w:rsidRPr="00C83EC5" w:rsidDel="004A6201">
        <w:t xml:space="preserve"> </w:t>
      </w:r>
      <w:r w:rsidR="004A6201">
        <w:t>aire acondicionado</w:t>
      </w:r>
      <w:r w:rsidRPr="00C83EC5">
        <w:t xml:space="preserve">, con qué tipo de </w:t>
      </w:r>
      <w:r>
        <w:t>material está construido, etc.)</w:t>
      </w:r>
      <w:r w:rsidR="00866717">
        <w:t>.</w:t>
      </w:r>
    </w:p>
    <w:p w:rsidR="00AD3576" w:rsidRPr="00C83EC5" w:rsidRDefault="00AD3576" w:rsidP="002A06E8"/>
    <w:p w:rsidR="001A5693" w:rsidRPr="0048120A" w:rsidRDefault="001A5693" w:rsidP="00AD3576">
      <w:pPr>
        <w:pStyle w:val="Ttulo3"/>
      </w:pPr>
      <w:bookmarkStart w:id="225" w:name="_Toc403738101"/>
      <w:r w:rsidRPr="0048120A">
        <w:t>Riesgo</w:t>
      </w:r>
      <w:bookmarkEnd w:id="225"/>
    </w:p>
    <w:p w:rsidR="001A5693" w:rsidRDefault="001A5693" w:rsidP="002A06E8">
      <w:r>
        <w:t xml:space="preserve">Se </w:t>
      </w:r>
      <w:r w:rsidR="00586A2E">
        <w:t>incluir</w:t>
      </w:r>
      <w:r>
        <w:t>á un resumen de las afectaciones y la gravedad de estos, o una estimación del costo del daño anual esperado de la población</w:t>
      </w:r>
      <w:r w:rsidRPr="00C83EC5">
        <w:t xml:space="preserve"> </w:t>
      </w:r>
      <w:r>
        <w:t>por ondas de calor.</w:t>
      </w:r>
    </w:p>
    <w:p w:rsidR="001A5693" w:rsidRPr="00C83EC5" w:rsidRDefault="001A5693" w:rsidP="002A06E8">
      <w:r w:rsidRPr="00C83EC5">
        <w:t xml:space="preserve">Asimismo, se deberá </w:t>
      </w:r>
      <w:r w:rsidR="00586A2E">
        <w:t>incluir</w:t>
      </w:r>
      <w:r w:rsidRPr="00C83EC5">
        <w:t xml:space="preserve"> el análisis de las afectaciones, o la memoria de cálculo de la pérdida anual esperada en la zona de estudio.</w:t>
      </w:r>
    </w:p>
    <w:p w:rsidR="00F94C5D" w:rsidRDefault="00F94C5D" w:rsidP="00F94C5D">
      <w:pPr>
        <w:rPr>
          <w:lang w:val="es-ES_tradnl"/>
        </w:rPr>
      </w:pPr>
    </w:p>
    <w:p w:rsidR="008A5FDA" w:rsidRDefault="008A5FDA" w:rsidP="00F94C5D">
      <w:pPr>
        <w:rPr>
          <w:lang w:val="es-ES_tradnl"/>
        </w:rPr>
      </w:pPr>
    </w:p>
    <w:p w:rsidR="008A5FDA" w:rsidRDefault="008A5FDA" w:rsidP="00F94C5D">
      <w:pPr>
        <w:rPr>
          <w:lang w:val="es-ES_tradnl"/>
        </w:rPr>
      </w:pPr>
    </w:p>
    <w:p w:rsidR="008A5FDA" w:rsidRPr="00F94C5D" w:rsidRDefault="008A5FDA" w:rsidP="00F94C5D">
      <w:pPr>
        <w:rPr>
          <w:lang w:val="es-ES_tradnl"/>
        </w:rPr>
      </w:pPr>
    </w:p>
    <w:p w:rsidR="00087525" w:rsidRPr="00E60D91" w:rsidRDefault="009C3F19" w:rsidP="00F42C43">
      <w:pPr>
        <w:pStyle w:val="Ttulo2"/>
        <w:jc w:val="center"/>
      </w:pPr>
      <w:bookmarkStart w:id="226" w:name="_Toc403738102"/>
      <w:bookmarkEnd w:id="185"/>
      <w:r w:rsidRPr="00E60D91">
        <w:t>vientos fuertes</w:t>
      </w:r>
      <w:bookmarkEnd w:id="226"/>
    </w:p>
    <w:p w:rsidR="00AD3576" w:rsidRDefault="00AD3576" w:rsidP="00B81E1A"/>
    <w:p w:rsidR="00B81E1A" w:rsidRDefault="00B81E1A" w:rsidP="00AD3576">
      <w:pPr>
        <w:pStyle w:val="Ttulo3"/>
      </w:pPr>
      <w:bookmarkStart w:id="227" w:name="_Toc403738103"/>
      <w:r>
        <w:t>Peligro</w:t>
      </w:r>
      <w:bookmarkEnd w:id="227"/>
    </w:p>
    <w:p w:rsidR="00B81E1A" w:rsidRDefault="00B81E1A" w:rsidP="002A06E8">
      <w:r>
        <w:t xml:space="preserve">Se deberá </w:t>
      </w:r>
      <w:r w:rsidR="00586A2E">
        <w:t>incluir</w:t>
      </w:r>
      <w:r>
        <w:t xml:space="preserve"> mapas de escenarios de peligro por vientos fuertes (mapas de isotacas), indicando la velocidad regional del viento en km/h, a una altura de 10 metros sobre el terreno, factorizada por las características topográficas del sitio. Los mapas se deberán elaborar para tres periodos de retorno: 50, 200 y 2000 años.</w:t>
      </w:r>
    </w:p>
    <w:p w:rsidR="00B81E1A" w:rsidRDefault="00B81E1A" w:rsidP="002A06E8">
      <w:r>
        <w:t xml:space="preserve">Se deberá </w:t>
      </w:r>
      <w:r w:rsidR="00586A2E">
        <w:t>incluir</w:t>
      </w:r>
      <w:r>
        <w:t xml:space="preserve"> la memoria de cálculo del proceso para la elaboración  de los mapas, indicando el método, la base de datos utilizada y la información topográfica considerada. En relación con este último aspecto, se deberá </w:t>
      </w:r>
      <w:r w:rsidR="00586A2E">
        <w:t>incluir</w:t>
      </w:r>
      <w:r>
        <w:t xml:space="preserve"> un mapa en escala 1:50,000, en el cual se presenten las características de topografía del terreno.</w:t>
      </w:r>
    </w:p>
    <w:p w:rsidR="00B81E1A" w:rsidRDefault="00B81E1A" w:rsidP="002A06E8">
      <w:pPr>
        <w:rPr>
          <w:iCs/>
        </w:rPr>
      </w:pPr>
      <w:r w:rsidRPr="00F93695">
        <w:t xml:space="preserve">Finalmente, se deberá </w:t>
      </w:r>
      <w:r w:rsidR="00586A2E">
        <w:t>incluir</w:t>
      </w:r>
      <w:r w:rsidRPr="00F93695">
        <w:t xml:space="preserve"> los </w:t>
      </w:r>
      <w:r w:rsidRPr="00F93695">
        <w:rPr>
          <w:i/>
          <w:iCs/>
        </w:rPr>
        <w:t>Catálogos de velocidades regionales estándar</w:t>
      </w:r>
      <w:r w:rsidRPr="00F93695">
        <w:rPr>
          <w:iCs/>
        </w:rPr>
        <w:t>,</w:t>
      </w:r>
      <w:r w:rsidRPr="00F93695">
        <w:t xml:space="preserve"> en este caso la fuente más completa se podrá considerar los mapas de iguales velocidades regionales del Manual de Diseño de Obras Civiles, Diseño por Viento, de la Comisión Federal de Electricidad. Además, si se llegara a emplear información adicional local, se deberán </w:t>
      </w:r>
      <w:r w:rsidR="00586A2E">
        <w:t>incluir</w:t>
      </w:r>
      <w:r w:rsidRPr="00F93695">
        <w:t xml:space="preserve"> los </w:t>
      </w:r>
      <w:r w:rsidRPr="00F93695">
        <w:rPr>
          <w:i/>
          <w:iCs/>
        </w:rPr>
        <w:t>Catálogos de velocidades regionales de eventos extraordinarios locales</w:t>
      </w:r>
      <w:r>
        <w:rPr>
          <w:iCs/>
        </w:rPr>
        <w:t>, registrados con estaciones locales.</w:t>
      </w:r>
    </w:p>
    <w:p w:rsidR="00AD3576" w:rsidRPr="00F93695" w:rsidRDefault="00AD3576" w:rsidP="002A06E8"/>
    <w:p w:rsidR="00B81E1A" w:rsidRDefault="00B81E1A" w:rsidP="00AD3576">
      <w:pPr>
        <w:pStyle w:val="Ttulo3"/>
      </w:pPr>
      <w:bookmarkStart w:id="228" w:name="_Toc403738104"/>
      <w:r>
        <w:t>Vulnerabilidad</w:t>
      </w:r>
      <w:bookmarkEnd w:id="228"/>
    </w:p>
    <w:p w:rsidR="00FC1731" w:rsidRDefault="00FC1731" w:rsidP="00FC1731">
      <w:r>
        <w:t xml:space="preserve">Se deberá </w:t>
      </w:r>
      <w:r w:rsidR="00586A2E">
        <w:t>incluir</w:t>
      </w:r>
      <w:r>
        <w:t xml:space="preserve"> las funciones de vulnerabilidad consideradas en el estudio. </w:t>
      </w:r>
    </w:p>
    <w:p w:rsidR="00B81E1A" w:rsidRPr="00464B64" w:rsidRDefault="00B81E1A" w:rsidP="002A06E8">
      <w:r>
        <w:t xml:space="preserve">Las funciones de vulnerabilidad se estimarán con base en la velocidad de viento calculada a la altura del centroide de la superficie del obstáculo </w:t>
      </w:r>
      <w:r w:rsidR="00FC1731" w:rsidRPr="00464B64">
        <w:t>del</w:t>
      </w:r>
      <w:r w:rsidRPr="00464B64">
        <w:t xml:space="preserve"> elemento susceptible de ser dañado. Para algunos casos se podrá usar las funciones de vulnerabilidad del anexo</w:t>
      </w:r>
      <w:r w:rsidR="00AD0B1D" w:rsidRPr="00464B64">
        <w:t xml:space="preserve"> 5</w:t>
      </w:r>
      <w:r w:rsidRPr="00464B64">
        <w:t>.</w:t>
      </w:r>
    </w:p>
    <w:p w:rsidR="00B81E1A" w:rsidRPr="00464B64" w:rsidRDefault="00B81E1A" w:rsidP="002A06E8">
      <w:r w:rsidRPr="00464B64">
        <w:t xml:space="preserve">Se deberá </w:t>
      </w:r>
      <w:r w:rsidR="00586A2E" w:rsidRPr="00464B64">
        <w:t>incluir</w:t>
      </w:r>
      <w:r w:rsidRPr="00464B64">
        <w:t xml:space="preserve"> un mapa de vulnerabilidad para las viviendas, otro para la infraestructura básica y otro para la infraestructura urbana de acuerdo con el tipo de función de vulnerabilidad.</w:t>
      </w:r>
    </w:p>
    <w:p w:rsidR="00B81E1A" w:rsidRDefault="00B81E1A" w:rsidP="002A06E8">
      <w:r w:rsidRPr="00464B64">
        <w:t>En el caso de que no se usen las funciones de vulnerabilidad del anexo</w:t>
      </w:r>
      <w:r w:rsidR="00AD0B1D" w:rsidRPr="00464B64">
        <w:t xml:space="preserve"> 5</w:t>
      </w:r>
      <w:r w:rsidR="00FC1731" w:rsidRPr="00464B64">
        <w:t>,</w:t>
      </w:r>
      <w:r w:rsidRPr="00464B64">
        <w:t xml:space="preserve"> se deberá </w:t>
      </w:r>
      <w:r w:rsidR="00586A2E" w:rsidRPr="00464B64">
        <w:t>incluir</w:t>
      </w:r>
      <w:r w:rsidRPr="00464B64">
        <w:t xml:space="preserve"> el conjunto de valores de velocidad de viento (km/h) contra porcentaje de daño o de la función de vulnerabilidad utilizada, incluyendo su sustento técnico.</w:t>
      </w:r>
    </w:p>
    <w:p w:rsidR="00B81E1A" w:rsidRDefault="00B81E1A" w:rsidP="002A06E8">
      <w:r>
        <w:t>La escala utilizada para los mapas de vulnerabilidad deberá ser consistente con la empleada en el rubro de sistemas expuestos.</w:t>
      </w:r>
    </w:p>
    <w:p w:rsidR="00AD3576" w:rsidRDefault="00AD3576" w:rsidP="002A06E8"/>
    <w:p w:rsidR="00B81E1A" w:rsidRDefault="00B81E1A" w:rsidP="00AD3576">
      <w:pPr>
        <w:pStyle w:val="Ttulo3"/>
      </w:pPr>
      <w:bookmarkStart w:id="229" w:name="_Toc403738105"/>
      <w:r>
        <w:t>Riesgo</w:t>
      </w:r>
      <w:bookmarkEnd w:id="229"/>
    </w:p>
    <w:p w:rsidR="000302C6" w:rsidRDefault="00B81E1A" w:rsidP="002A06E8">
      <w:r>
        <w:t xml:space="preserve">Se deberá </w:t>
      </w:r>
      <w:r w:rsidR="00586A2E">
        <w:t>incluir</w:t>
      </w:r>
      <w:r>
        <w:t xml:space="preserve"> un mapa del nivel de daño en los sistemas expuestos asociado a cada periodo de retorno. Asimismo, se deberá </w:t>
      </w:r>
      <w:r w:rsidR="00586A2E">
        <w:t>incluir</w:t>
      </w:r>
      <w:r>
        <w:t xml:space="preserve"> la memoria </w:t>
      </w:r>
      <w:r w:rsidRPr="00464B64">
        <w:t>de cálculo sustento de los mapas anteriores.</w:t>
      </w:r>
      <w:r w:rsidR="000302C6" w:rsidRPr="00464B64">
        <w:t xml:space="preserve"> Para evaluar el riesgo, se podrá utilizar la metodología indicada en el anexo</w:t>
      </w:r>
      <w:r w:rsidR="00464B64">
        <w:t xml:space="preserve"> </w:t>
      </w:r>
      <w:r w:rsidR="00AD0B1D" w:rsidRPr="00464B64">
        <w:t>5</w:t>
      </w:r>
      <w:r w:rsidR="000302C6" w:rsidRPr="00464B64">
        <w:t xml:space="preserve"> </w:t>
      </w:r>
      <w:r w:rsidR="000B229E" w:rsidRPr="00464B64">
        <w:t>presentado</w:t>
      </w:r>
      <w:r w:rsidR="000302C6" w:rsidRPr="00464B64">
        <w:t xml:space="preserve"> en el apartado de peligro sísmico.</w:t>
      </w:r>
      <w:r w:rsidR="000302C6">
        <w:t xml:space="preserve"> </w:t>
      </w:r>
    </w:p>
    <w:p w:rsidR="00023E76" w:rsidRDefault="00023E76" w:rsidP="00BC3054">
      <w:pPr>
        <w:rPr>
          <w:szCs w:val="22"/>
          <w:lang w:val="es-ES_tradnl"/>
        </w:rPr>
      </w:pPr>
    </w:p>
    <w:p w:rsidR="00C540FB" w:rsidRDefault="00C540FB" w:rsidP="00C540FB">
      <w:pPr>
        <w:rPr>
          <w:lang w:val="es-ES_tradnl"/>
        </w:rPr>
      </w:pPr>
    </w:p>
    <w:p w:rsidR="00366A13" w:rsidRDefault="00366A13" w:rsidP="00C540FB">
      <w:pPr>
        <w:rPr>
          <w:lang w:val="es-ES_tradnl"/>
        </w:rPr>
      </w:pPr>
    </w:p>
    <w:p w:rsidR="00366A13" w:rsidRDefault="00366A13" w:rsidP="00C540FB">
      <w:pPr>
        <w:rPr>
          <w:lang w:val="es-ES_tradnl"/>
        </w:rPr>
      </w:pPr>
    </w:p>
    <w:p w:rsidR="00366A13" w:rsidRDefault="00366A13" w:rsidP="00C540FB">
      <w:pPr>
        <w:rPr>
          <w:lang w:val="es-ES_tradnl"/>
        </w:rPr>
      </w:pPr>
    </w:p>
    <w:p w:rsidR="00366A13" w:rsidRDefault="00366A13" w:rsidP="00C540FB">
      <w:pPr>
        <w:rPr>
          <w:lang w:val="es-ES_tradnl"/>
        </w:rPr>
      </w:pPr>
    </w:p>
    <w:p w:rsidR="00366A13" w:rsidRDefault="00366A13" w:rsidP="00C540FB">
      <w:pPr>
        <w:rPr>
          <w:lang w:val="es-ES_tradnl"/>
        </w:rPr>
      </w:pPr>
    </w:p>
    <w:p w:rsidR="00366A13" w:rsidRPr="00C540FB" w:rsidRDefault="00366A13" w:rsidP="00C540FB">
      <w:pPr>
        <w:rPr>
          <w:lang w:val="es-ES_tradnl"/>
        </w:rPr>
      </w:pPr>
    </w:p>
    <w:p w:rsidR="00A553B7" w:rsidRDefault="00A553B7" w:rsidP="00F42C43">
      <w:pPr>
        <w:pStyle w:val="Ttulo1"/>
        <w:jc w:val="center"/>
      </w:pPr>
      <w:bookmarkStart w:id="230" w:name="_Toc403738106"/>
      <w:r>
        <w:t>FENÓMENOS QÍMICOS –TECNOLÓGICOS</w:t>
      </w:r>
      <w:bookmarkEnd w:id="230"/>
    </w:p>
    <w:p w:rsidR="00A553B7" w:rsidRPr="00DC76FD" w:rsidRDefault="00A553B7" w:rsidP="00A553B7">
      <w:pPr>
        <w:ind w:firstLine="708"/>
        <w:rPr>
          <w:lang w:val="es-ES_tradnl"/>
        </w:rPr>
      </w:pPr>
      <w:r w:rsidRPr="00DC76FD">
        <w:rPr>
          <w:lang w:val="es-ES_tradnl"/>
        </w:rPr>
        <w:t>Durante el almacenamiento y transporte de sustancias químicas peligrosas pueden presentarse como consecuencia de un accidente, los siguientes eventos:</w:t>
      </w:r>
    </w:p>
    <w:p w:rsidR="00A553B7" w:rsidRPr="00DC76FD" w:rsidRDefault="00A553B7" w:rsidP="00A553B7">
      <w:pPr>
        <w:rPr>
          <w:lang w:val="es-ES_tradnl"/>
        </w:rPr>
      </w:pPr>
      <w:r w:rsidRPr="00DC76FD">
        <w:rPr>
          <w:lang w:val="es-ES_tradnl"/>
        </w:rPr>
        <w:t>•</w:t>
      </w:r>
      <w:r w:rsidRPr="00DC76FD">
        <w:rPr>
          <w:lang w:val="es-ES_tradnl"/>
        </w:rPr>
        <w:tab/>
      </w:r>
      <w:r>
        <w:rPr>
          <w:lang w:val="es-ES_tradnl"/>
        </w:rPr>
        <w:t xml:space="preserve">Fuga o derrame </w:t>
      </w:r>
      <w:r w:rsidRPr="00DC76FD">
        <w:rPr>
          <w:lang w:val="es-ES_tradnl"/>
        </w:rPr>
        <w:t>de sustancias tóxicas en estado gaseoso, líquido y sólido</w:t>
      </w:r>
    </w:p>
    <w:p w:rsidR="00A553B7" w:rsidRPr="00DC76FD" w:rsidRDefault="00A553B7" w:rsidP="00A553B7">
      <w:pPr>
        <w:rPr>
          <w:lang w:val="es-ES_tradnl"/>
        </w:rPr>
      </w:pPr>
      <w:r w:rsidRPr="00DC76FD">
        <w:rPr>
          <w:lang w:val="es-ES_tradnl"/>
        </w:rPr>
        <w:t>•</w:t>
      </w:r>
      <w:r w:rsidRPr="00DC76FD">
        <w:rPr>
          <w:lang w:val="es-ES_tradnl"/>
        </w:rPr>
        <w:tab/>
        <w:t>Incendios</w:t>
      </w:r>
    </w:p>
    <w:p w:rsidR="00A553B7" w:rsidRPr="00DC76FD" w:rsidRDefault="00A553B7" w:rsidP="00A553B7">
      <w:pPr>
        <w:rPr>
          <w:lang w:val="es-ES_tradnl"/>
        </w:rPr>
      </w:pPr>
      <w:r w:rsidRPr="00DC76FD">
        <w:rPr>
          <w:lang w:val="es-ES_tradnl"/>
        </w:rPr>
        <w:t>•</w:t>
      </w:r>
      <w:r w:rsidRPr="00DC76FD">
        <w:rPr>
          <w:lang w:val="es-ES_tradnl"/>
        </w:rPr>
        <w:tab/>
        <w:t>Explosiones.</w:t>
      </w:r>
    </w:p>
    <w:p w:rsidR="00A553B7" w:rsidRPr="00DC76FD" w:rsidRDefault="00A553B7" w:rsidP="00A553B7">
      <w:pPr>
        <w:rPr>
          <w:lang w:val="es-ES_tradnl"/>
        </w:rPr>
      </w:pPr>
      <w:r w:rsidRPr="00DC76FD">
        <w:rPr>
          <w:lang w:val="es-ES_tradnl"/>
        </w:rPr>
        <w:t>Los accidentes con sustancias químicas pueden tener efectos negativos sobre:</w:t>
      </w:r>
    </w:p>
    <w:p w:rsidR="00A553B7" w:rsidRPr="00DC76FD" w:rsidRDefault="00A553B7" w:rsidP="00A553B7">
      <w:pPr>
        <w:rPr>
          <w:lang w:val="es-ES_tradnl"/>
        </w:rPr>
      </w:pPr>
      <w:r w:rsidRPr="00DC76FD">
        <w:rPr>
          <w:lang w:val="es-ES_tradnl"/>
        </w:rPr>
        <w:t>•</w:t>
      </w:r>
      <w:r w:rsidRPr="00DC76FD">
        <w:rPr>
          <w:lang w:val="es-ES_tradnl"/>
        </w:rPr>
        <w:tab/>
        <w:t>La población: provocando muerte lesión, invalidez, intoxicación o enfermedad, ya sea a corto, mediano o largo plazo.</w:t>
      </w:r>
    </w:p>
    <w:p w:rsidR="00A553B7" w:rsidRPr="00DC76FD" w:rsidRDefault="00A553B7" w:rsidP="00A553B7">
      <w:pPr>
        <w:rPr>
          <w:lang w:val="es-ES_tradnl"/>
        </w:rPr>
      </w:pPr>
      <w:r w:rsidRPr="00DC76FD">
        <w:rPr>
          <w:lang w:val="es-ES_tradnl"/>
        </w:rPr>
        <w:t>•</w:t>
      </w:r>
      <w:r w:rsidRPr="00DC76FD">
        <w:rPr>
          <w:lang w:val="es-ES_tradnl"/>
        </w:rPr>
        <w:tab/>
        <w:t>El ambiente: produciendo contaminación del suelo, aire, agua superficial y agua subterránea.</w:t>
      </w:r>
    </w:p>
    <w:p w:rsidR="00A553B7" w:rsidRPr="00DC76FD" w:rsidRDefault="00A553B7" w:rsidP="00A553B7">
      <w:pPr>
        <w:rPr>
          <w:lang w:val="es-ES_tradnl"/>
        </w:rPr>
      </w:pPr>
      <w:r w:rsidRPr="00DC76FD">
        <w:rPr>
          <w:lang w:val="es-ES_tradnl"/>
        </w:rPr>
        <w:t>•</w:t>
      </w:r>
      <w:r w:rsidRPr="00DC76FD">
        <w:rPr>
          <w:lang w:val="es-ES_tradnl"/>
        </w:rPr>
        <w:tab/>
        <w:t>Las construcciones: ocasionando daño a equipos, instrumentos, instalaciones industriales, casas y comercios</w:t>
      </w:r>
    </w:p>
    <w:p w:rsidR="00A553B7" w:rsidRDefault="00A553B7" w:rsidP="00A553B7">
      <w:pPr>
        <w:rPr>
          <w:lang w:val="es-ES_tradnl"/>
        </w:rPr>
      </w:pPr>
      <w:r w:rsidRPr="00DC76FD">
        <w:rPr>
          <w:lang w:val="es-ES_tradnl"/>
        </w:rPr>
        <w:t>•</w:t>
      </w:r>
      <w:r w:rsidRPr="00DC76FD">
        <w:rPr>
          <w:lang w:val="es-ES_tradnl"/>
        </w:rPr>
        <w:tab/>
        <w:t>La economía: debido a la suspensión de actividades productivas, pérdida de empleos, gastos de reconstrucción de viviendas y servicios públicos, así como gastos para el auxilio de l</w:t>
      </w:r>
      <w:r>
        <w:rPr>
          <w:lang w:val="es-ES_tradnl"/>
        </w:rPr>
        <w:t>a población afectada.</w:t>
      </w:r>
    </w:p>
    <w:p w:rsidR="005D2AAD" w:rsidRDefault="005D2AAD" w:rsidP="00A553B7">
      <w:pPr>
        <w:rPr>
          <w:lang w:val="es-ES_tradnl"/>
        </w:rPr>
      </w:pPr>
    </w:p>
    <w:p w:rsidR="005D2AAD" w:rsidRDefault="005D2AAD" w:rsidP="005D2AAD">
      <w:pPr>
        <w:pStyle w:val="Ttulo2"/>
      </w:pPr>
      <w:bookmarkStart w:id="231" w:name="_Toc403738107"/>
      <w:r w:rsidRPr="00080746">
        <w:t>Sistemas expuestos</w:t>
      </w:r>
      <w:bookmarkEnd w:id="231"/>
    </w:p>
    <w:p w:rsidR="005D2AAD" w:rsidRDefault="005D2AAD" w:rsidP="005D2AAD">
      <w:pPr>
        <w:ind w:firstLine="708"/>
        <w:rPr>
          <w:lang w:val="es-ES_tradnl"/>
        </w:rPr>
      </w:pPr>
    </w:p>
    <w:p w:rsidR="005D2AAD" w:rsidRDefault="005D2AAD" w:rsidP="005D2AAD">
      <w:pPr>
        <w:ind w:firstLine="708"/>
        <w:rPr>
          <w:lang w:val="es-ES_tradnl"/>
        </w:rPr>
      </w:pPr>
      <w:r>
        <w:rPr>
          <w:lang w:val="es-ES_tradnl"/>
        </w:rPr>
        <w:t>Los sistemas expuestos a los peligros derivados del almacenamiento y transporte de sustancias peligrosas, así como de los incendios forestales estarán integrados por</w:t>
      </w:r>
      <w:r w:rsidRPr="00DC76FD">
        <w:rPr>
          <w:lang w:val="es-ES_tradnl"/>
        </w:rPr>
        <w:t xml:space="preserve"> la zona en estudio, la traza urbana con manzanas de la zona en estudio,</w:t>
      </w:r>
      <w:r>
        <w:rPr>
          <w:lang w:val="es-ES_tradnl"/>
        </w:rPr>
        <w:t xml:space="preserve"> vías de comunicación,  vivienda e infraestructura básica como son:</w:t>
      </w:r>
      <w:r w:rsidRPr="00DC76FD">
        <w:rPr>
          <w:lang w:val="es-ES_tradnl"/>
        </w:rPr>
        <w:t xml:space="preserve"> hospitales</w:t>
      </w:r>
      <w:r>
        <w:rPr>
          <w:lang w:val="es-ES_tradnl"/>
        </w:rPr>
        <w:t>, clínicas ,centros de salud, estaciones de bomberos, centros de recreación de emergencia, instalaciones de protección civil, e</w:t>
      </w:r>
      <w:r w:rsidRPr="00DC76FD">
        <w:rPr>
          <w:lang w:val="es-ES_tradnl"/>
        </w:rPr>
        <w:t xml:space="preserve">, escuelas, estancias infantiles, </w:t>
      </w:r>
      <w:r>
        <w:rPr>
          <w:lang w:val="es-ES_tradnl"/>
        </w:rPr>
        <w:t xml:space="preserve">centros de reunión pública, </w:t>
      </w:r>
      <w:r w:rsidRPr="00DC76FD">
        <w:rPr>
          <w:lang w:val="es-ES_tradnl"/>
        </w:rPr>
        <w:t>edificios de gobierno, c</w:t>
      </w:r>
      <w:r>
        <w:rPr>
          <w:lang w:val="es-ES_tradnl"/>
        </w:rPr>
        <w:t xml:space="preserve">ruz roja, otros sistemas afectables de interés </w:t>
      </w:r>
      <w:r w:rsidRPr="00DC76FD">
        <w:rPr>
          <w:lang w:val="es-ES_tradnl"/>
        </w:rPr>
        <w:t xml:space="preserve">Para ello, se deberá usar la información sobre uso de suelo, actividad económica y población de instituciones locales y estatales, así como la generada por SEDATU </w:t>
      </w:r>
      <w:r>
        <w:rPr>
          <w:lang w:val="es-ES_tradnl"/>
        </w:rPr>
        <w:t>, INEGI, PEMEX, SCT, entre otras.</w:t>
      </w:r>
    </w:p>
    <w:p w:rsidR="005D2AAD" w:rsidRDefault="005D2AAD" w:rsidP="005D2AAD">
      <w:pPr>
        <w:ind w:firstLine="708"/>
        <w:rPr>
          <w:lang w:val="es-ES_tradnl"/>
        </w:rPr>
      </w:pPr>
    </w:p>
    <w:p w:rsidR="005D2AAD" w:rsidRPr="00DC76FD" w:rsidRDefault="005D2AAD" w:rsidP="005D2AAD">
      <w:pPr>
        <w:ind w:firstLine="708"/>
        <w:rPr>
          <w:lang w:val="es-ES_tradnl"/>
        </w:rPr>
      </w:pPr>
      <w:r w:rsidRPr="00DC76FD">
        <w:rPr>
          <w:lang w:val="es-ES_tradnl"/>
        </w:rPr>
        <w:t xml:space="preserve">Las características del sistema expuesto que se deberá analizar son la población y los efectos a la salud que ocasione el evento, que pueden ser intoxicaciones, quemaduras y en casos extremos la muerte. </w:t>
      </w:r>
    </w:p>
    <w:p w:rsidR="005D2AAD" w:rsidRDefault="005D2AAD" w:rsidP="005D2AAD">
      <w:pPr>
        <w:ind w:firstLine="708"/>
        <w:rPr>
          <w:lang w:val="es-ES_tradnl"/>
        </w:rPr>
      </w:pPr>
    </w:p>
    <w:p w:rsidR="005D2AAD" w:rsidRPr="00DC76FD" w:rsidRDefault="005D2AAD" w:rsidP="005D2AAD">
      <w:pPr>
        <w:ind w:firstLine="708"/>
        <w:rPr>
          <w:lang w:val="es-ES_tradnl"/>
        </w:rPr>
      </w:pPr>
      <w:r>
        <w:rPr>
          <w:lang w:val="es-ES_tradnl"/>
        </w:rPr>
        <w:t>L</w:t>
      </w:r>
      <w:r w:rsidRPr="00DC76FD">
        <w:rPr>
          <w:lang w:val="es-ES_tradnl"/>
        </w:rPr>
        <w:t>as escalas de representación de los mapas con los sistemas expuestos deberán ser de 1:1,000 hasta 1:10,000.</w:t>
      </w:r>
    </w:p>
    <w:p w:rsidR="005D2AAD" w:rsidRDefault="005D2AAD" w:rsidP="00A553B7">
      <w:pPr>
        <w:rPr>
          <w:lang w:val="es-ES_tradnl"/>
        </w:rPr>
      </w:pPr>
    </w:p>
    <w:p w:rsidR="00A553B7" w:rsidRDefault="00A553B7" w:rsidP="008A5FDA">
      <w:pPr>
        <w:pStyle w:val="Ttulo2"/>
        <w:jc w:val="center"/>
      </w:pPr>
      <w:bookmarkStart w:id="232" w:name="_Toc403738108"/>
      <w:r>
        <w:t>ALMACENAMIENTO DE SUSTANCIAS PELIGROSAS</w:t>
      </w:r>
      <w:bookmarkEnd w:id="232"/>
    </w:p>
    <w:p w:rsidR="00A553B7" w:rsidRPr="00DC76FD" w:rsidRDefault="00A553B7" w:rsidP="00A553B7">
      <w:pPr>
        <w:ind w:firstLine="708"/>
        <w:rPr>
          <w:lang w:val="es-ES_tradnl"/>
        </w:rPr>
      </w:pPr>
      <w:r w:rsidRPr="00DC76FD">
        <w:rPr>
          <w:lang w:val="es-ES_tradnl"/>
        </w:rPr>
        <w:t>Los accidentes en el almacenamiento de sustancias químicas pueden presentarse por diversas causas, entre las que se incluyen: fallas operativas en los procesos industriales, fallas mecánicas en los equipos, errores humanos, pérdida de servicios, fenómenos naturales (sismos, huracanes, inundación, erupción volcánica, etc.), desviaciones en los parámetros del proceso y causas premeditadas.</w:t>
      </w:r>
    </w:p>
    <w:p w:rsidR="00A553B7" w:rsidRDefault="00A553B7" w:rsidP="00A553B7">
      <w:pPr>
        <w:pStyle w:val="Ttulo3"/>
      </w:pPr>
      <w:bookmarkStart w:id="233" w:name="_Toc403738109"/>
      <w:r>
        <w:t>Peligro</w:t>
      </w:r>
      <w:bookmarkEnd w:id="233"/>
    </w:p>
    <w:p w:rsidR="006721DD" w:rsidRPr="00DC76FD" w:rsidRDefault="006721DD" w:rsidP="006721DD">
      <w:pPr>
        <w:ind w:firstLine="708"/>
        <w:rPr>
          <w:lang w:val="es-ES_tradnl"/>
        </w:rPr>
      </w:pPr>
      <w:r w:rsidRPr="00DC76FD">
        <w:rPr>
          <w:lang w:val="es-ES_tradnl"/>
        </w:rPr>
        <w:t xml:space="preserve">Para la determinación del peligro por el almacenamiento de sustancias peligrosas se deberán identificar y ubicar las instalaciones industriales, comerciales y de servicios que manejan sustancias y materiales peligrosos, las cuales representan un peligro a la población, al ambiente y a las instalaciones debido a las características de peligrosidad de las sustancias químicas que almacenan. </w:t>
      </w:r>
    </w:p>
    <w:p w:rsidR="006721DD" w:rsidRPr="00DC76FD" w:rsidRDefault="006721DD" w:rsidP="006721DD">
      <w:pPr>
        <w:ind w:firstLine="708"/>
        <w:rPr>
          <w:lang w:val="es-ES_tradnl"/>
        </w:rPr>
      </w:pPr>
      <w:r w:rsidRPr="00DC76FD">
        <w:rPr>
          <w:lang w:val="es-ES_tradnl"/>
        </w:rPr>
        <w:t>El propósito de la identificación de peligros es obtener la siguiente información:</w:t>
      </w:r>
    </w:p>
    <w:p w:rsidR="006721DD" w:rsidRPr="00DC76FD" w:rsidRDefault="006721DD" w:rsidP="006721DD">
      <w:pPr>
        <w:rPr>
          <w:lang w:val="es-ES_tradnl"/>
        </w:rPr>
      </w:pPr>
      <w:r w:rsidRPr="00DC76FD">
        <w:rPr>
          <w:lang w:val="es-ES_tradnl"/>
        </w:rPr>
        <w:t>•</w:t>
      </w:r>
      <w:r w:rsidRPr="00DC76FD">
        <w:rPr>
          <w:lang w:val="es-ES_tradnl"/>
        </w:rPr>
        <w:tab/>
        <w:t>Tipo y cantidad de sustancias peligrosas que se manejan</w:t>
      </w:r>
    </w:p>
    <w:p w:rsidR="006721DD" w:rsidRPr="00DC76FD" w:rsidRDefault="006721DD" w:rsidP="006721DD">
      <w:pPr>
        <w:rPr>
          <w:lang w:val="es-ES_tradnl"/>
        </w:rPr>
      </w:pPr>
      <w:r w:rsidRPr="00DC76FD">
        <w:rPr>
          <w:lang w:val="es-ES_tradnl"/>
        </w:rPr>
        <w:t>•</w:t>
      </w:r>
      <w:r w:rsidRPr="00DC76FD">
        <w:rPr>
          <w:lang w:val="es-ES_tradnl"/>
        </w:rPr>
        <w:tab/>
        <w:t>Localizar las instalaciones industriales que manejan sustancias peligrosas</w:t>
      </w:r>
    </w:p>
    <w:p w:rsidR="006721DD" w:rsidRPr="00DC76FD" w:rsidRDefault="006721DD" w:rsidP="006721DD">
      <w:pPr>
        <w:rPr>
          <w:lang w:val="es-ES_tradnl"/>
        </w:rPr>
      </w:pPr>
      <w:r w:rsidRPr="00DC76FD">
        <w:rPr>
          <w:lang w:val="es-ES_tradnl"/>
        </w:rPr>
        <w:t>•</w:t>
      </w:r>
      <w:r w:rsidRPr="00DC76FD">
        <w:rPr>
          <w:lang w:val="es-ES_tradnl"/>
        </w:rPr>
        <w:tab/>
        <w:t>Localizar las instalaciones de servicios que usan o almacenan materiales peligrosos</w:t>
      </w:r>
    </w:p>
    <w:p w:rsidR="006721DD" w:rsidRPr="00DC76FD" w:rsidRDefault="006721DD" w:rsidP="006721DD">
      <w:pPr>
        <w:rPr>
          <w:lang w:val="es-ES_tradnl"/>
        </w:rPr>
      </w:pPr>
      <w:r w:rsidRPr="00DC76FD">
        <w:rPr>
          <w:lang w:val="es-ES_tradnl"/>
        </w:rPr>
        <w:t>•</w:t>
      </w:r>
      <w:r w:rsidRPr="00DC76FD">
        <w:rPr>
          <w:lang w:val="es-ES_tradnl"/>
        </w:rPr>
        <w:tab/>
        <w:t>Identificar las propiedades físicas y químicas de las sustancias peligrosas y determinar sus características de peligrosidad.</w:t>
      </w:r>
    </w:p>
    <w:p w:rsidR="006721DD" w:rsidRPr="00DC76FD" w:rsidRDefault="006721DD" w:rsidP="006721DD">
      <w:pPr>
        <w:rPr>
          <w:lang w:val="es-ES_tradnl"/>
        </w:rPr>
      </w:pPr>
      <w:r w:rsidRPr="00DC76FD">
        <w:rPr>
          <w:lang w:val="es-ES_tradnl"/>
        </w:rPr>
        <w:t>•</w:t>
      </w:r>
      <w:r w:rsidRPr="00DC76FD">
        <w:rPr>
          <w:lang w:val="es-ES_tradnl"/>
        </w:rPr>
        <w:tab/>
        <w:t>Determinar el tipo de evento que puede ocurrir como consecuencia de una liberación de material peligroso, tal como incendio, explosión o nube tóxica.</w:t>
      </w:r>
    </w:p>
    <w:p w:rsidR="006721DD" w:rsidRPr="00DC76FD" w:rsidRDefault="006721DD" w:rsidP="006721DD">
      <w:pPr>
        <w:ind w:firstLine="708"/>
        <w:rPr>
          <w:lang w:val="es-ES_tradnl"/>
        </w:rPr>
      </w:pPr>
      <w:r w:rsidRPr="00DC76FD">
        <w:rPr>
          <w:lang w:val="es-ES_tradnl"/>
        </w:rPr>
        <w:t xml:space="preserve">Para realizar esta identificación se deberá </w:t>
      </w:r>
      <w:r w:rsidRPr="00464B64">
        <w:rPr>
          <w:lang w:val="es-ES_tradnl"/>
        </w:rPr>
        <w:t xml:space="preserve">tomar en cuenta las actividades e instalaciones considerando las disposiciones federales y estatales enlistadas en el Anexo </w:t>
      </w:r>
      <w:r w:rsidR="00095ED9" w:rsidRPr="00464B64">
        <w:rPr>
          <w:lang w:val="es-ES_tradnl"/>
        </w:rPr>
        <w:t>18</w:t>
      </w:r>
    </w:p>
    <w:p w:rsidR="006721DD" w:rsidRPr="00DC76FD" w:rsidRDefault="006721DD" w:rsidP="006721DD">
      <w:pPr>
        <w:ind w:firstLine="708"/>
        <w:rPr>
          <w:lang w:val="es-ES_tradnl"/>
        </w:rPr>
      </w:pPr>
      <w:r w:rsidRPr="00DC76FD">
        <w:rPr>
          <w:lang w:val="es-ES_tradnl"/>
        </w:rPr>
        <w:t>Se deberán entregar mapas con las posibles áreas de afectación en caso de que se presente un accidente que implique la liberación de una sustancia peligrosa, para cada tipo de evento: nubes tóxicas, incendio y explosión, para lo cual pueden considerarse las siguientes opciones.</w:t>
      </w:r>
    </w:p>
    <w:p w:rsidR="006721DD" w:rsidRPr="00DC76FD" w:rsidRDefault="006721DD" w:rsidP="006721DD">
      <w:pPr>
        <w:ind w:firstLine="708"/>
        <w:rPr>
          <w:lang w:val="es-ES_tradnl"/>
        </w:rPr>
      </w:pPr>
      <w:r w:rsidRPr="00DC76FD">
        <w:rPr>
          <w:lang w:val="es-ES_tradnl"/>
        </w:rPr>
        <w:t>1.- Emplear los radios de afectación reportados por las industrias consideradas altamente riesgosas, contenidos en los programas de prevención de accidentes y los estudios de riesgo presentados ante la SEMARNAT.</w:t>
      </w:r>
    </w:p>
    <w:p w:rsidR="006721DD" w:rsidRPr="00DC76FD" w:rsidRDefault="006721DD" w:rsidP="006721DD">
      <w:pPr>
        <w:ind w:firstLine="708"/>
        <w:rPr>
          <w:lang w:val="es-ES_tradnl"/>
        </w:rPr>
      </w:pPr>
      <w:r w:rsidRPr="00DC76FD">
        <w:rPr>
          <w:lang w:val="es-ES_tradnl"/>
        </w:rPr>
        <w:t xml:space="preserve">2.- Emplear los radios de afectación contenidos en el análisis de riesgo y/o en los programas internos de protección civil o su equivalente, que las autoridades de protección civil estatales y municipales solicitan a las empresas que almacenan, producen, comercializan, utilizan o disponen sustancias y materiales peligrosos.  </w:t>
      </w:r>
    </w:p>
    <w:p w:rsidR="006721DD" w:rsidRPr="00DC76FD" w:rsidRDefault="006721DD" w:rsidP="003D7B8A">
      <w:pPr>
        <w:ind w:firstLine="708"/>
        <w:rPr>
          <w:lang w:val="es-ES_tradnl"/>
        </w:rPr>
      </w:pPr>
      <w:r w:rsidRPr="00DC76FD">
        <w:rPr>
          <w:lang w:val="es-ES_tradnl"/>
        </w:rPr>
        <w:t>3.- Si no se cuenta con los radios de afectación reportados por la empresa, éstos deberán determinarse mediante el uso de modelos matemáticos que determinen las consecuencias derivadas de un accidente con sustancias peligrosas. La selección de las sustancias peligrosas para las cuales se llevará a cabo el cálculo de las áreas de afectación se hará considerando el grado de riesgo de la sustancia para la Salud, Inflamabilidad y Reactividad de acuerdo a la NOM-018-STPS-2000. Sistema para la identificación y comunicación de peligros y riesgos por sustancias químicas peligrosas.</w:t>
      </w:r>
    </w:p>
    <w:p w:rsidR="006721DD" w:rsidRPr="00DC76FD" w:rsidRDefault="006721DD" w:rsidP="006721DD">
      <w:pPr>
        <w:ind w:firstLine="708"/>
        <w:rPr>
          <w:lang w:val="es-ES_tradnl"/>
        </w:rPr>
      </w:pPr>
      <w:r w:rsidRPr="00DC76FD">
        <w:rPr>
          <w:lang w:val="es-ES_tradnl"/>
        </w:rPr>
        <w:t>Deberán considerarse aquellas sustancias que tengan un valor de 3 y 4 en uno o más de los grados de riesgo y comparar el volumen de almacenamiento de estas sustancias con las cantidades de reporte que se encuentran en el 1er listado y 2° listado de actividades altamente riesgosas, con el listado contenido en la NOM-028-STPS-20122 y los listados que las autoridades estatales han emitido para regular las actividades riesgosas o de riesgo.</w:t>
      </w:r>
    </w:p>
    <w:p w:rsidR="006721DD" w:rsidRPr="00464B64" w:rsidRDefault="006721DD" w:rsidP="006721DD">
      <w:pPr>
        <w:ind w:firstLine="708"/>
        <w:rPr>
          <w:lang w:val="es-ES_tradnl"/>
        </w:rPr>
      </w:pPr>
      <w:r w:rsidRPr="00DC76FD">
        <w:rPr>
          <w:lang w:val="es-ES_tradnl"/>
        </w:rPr>
        <w:t xml:space="preserve">Los criterios para definir las zonas de riesgo y amortiguamiento en los alrededores de la instalación para nube tóxica la concentración de la sustancia en el aire, para incendio la radiación térmica y para explosión las ondas de sobrepresión. Para el cálculo de estas áreas de afectación se deberán emplear programas de modelación como el SCRI, ALOHA, PHAST, etc. Los cuales requieren considerar las condiciones meteorológicas del lugar, las propiedades fisicoquímicas de la sustancia involucrada en el accidente, los límites permisibles de afectación y establecer las condiciones particulares del escenario del </w:t>
      </w:r>
      <w:r w:rsidRPr="00464B64">
        <w:rPr>
          <w:lang w:val="es-ES_tradnl"/>
        </w:rPr>
        <w:t>accidente.</w:t>
      </w:r>
    </w:p>
    <w:p w:rsidR="006721DD" w:rsidRPr="00DC76FD" w:rsidRDefault="006721DD" w:rsidP="006721DD">
      <w:pPr>
        <w:ind w:firstLine="708"/>
        <w:rPr>
          <w:lang w:val="es-ES_tradnl"/>
        </w:rPr>
      </w:pPr>
      <w:r w:rsidRPr="00464B64">
        <w:rPr>
          <w:lang w:val="es-ES_tradnl"/>
        </w:rPr>
        <w:t xml:space="preserve">Deberán considerarse dos escenarios para cada evento de accidente que son el peor caso y el caso alternativo o más probable, los cuales se definen en el Anexo </w:t>
      </w:r>
      <w:r w:rsidR="00095ED9" w:rsidRPr="00464B64">
        <w:rPr>
          <w:lang w:val="es-ES_tradnl"/>
        </w:rPr>
        <w:t>19</w:t>
      </w:r>
      <w:r w:rsidRPr="00DC76FD">
        <w:rPr>
          <w:lang w:val="es-ES_tradnl"/>
        </w:rPr>
        <w:t xml:space="preserve"> </w:t>
      </w:r>
    </w:p>
    <w:p w:rsidR="006721DD" w:rsidRPr="00DC76FD" w:rsidRDefault="006721DD" w:rsidP="006721DD">
      <w:pPr>
        <w:ind w:firstLine="708"/>
        <w:rPr>
          <w:lang w:val="es-ES_tradnl"/>
        </w:rPr>
      </w:pPr>
      <w:r w:rsidRPr="00DC76FD">
        <w:rPr>
          <w:lang w:val="es-ES_tradnl"/>
        </w:rPr>
        <w:t xml:space="preserve">Deberá ubicarse en un mapa por cada municipio y en un mapa estatal, las empresas geo-referenciadas que almacenen sustancias peligrosas determinadas de acuerdo con lo señalado en los puntos anteriores, y se deberán trazar las zonas de afectación como consecuencia de una nube tóxica, incendio o explosión obtenidas a partir de los escenarios simulados mediante un modelo matemático o con la información reportada por las empresas e instalaciones en el programa de prevención de accidentes, estudio de riesgo o programa interno de protección civil.  </w:t>
      </w:r>
    </w:p>
    <w:p w:rsidR="006721DD" w:rsidRPr="00DC76FD" w:rsidRDefault="006721DD" w:rsidP="006721DD">
      <w:pPr>
        <w:ind w:firstLine="708"/>
        <w:rPr>
          <w:lang w:val="es-ES_tradnl"/>
        </w:rPr>
      </w:pPr>
      <w:r w:rsidRPr="00DC76FD">
        <w:rPr>
          <w:lang w:val="es-ES_tradnl"/>
        </w:rPr>
        <w:t>Deberá elaborarse una base de datos con la información de las instalaciones industriales, comerciales y de servicios, que incluya el nombre de la empresa, actividad industrial, sustancias peligrosas almacenadas, volumen almacenado, dirección, coordenadas geográficas y los criterios empleados para establecer las zonas de riesgo y amortiguamiento.</w:t>
      </w:r>
    </w:p>
    <w:p w:rsidR="006721DD" w:rsidRPr="00DC76FD" w:rsidRDefault="006721DD" w:rsidP="006721DD">
      <w:pPr>
        <w:rPr>
          <w:lang w:val="es-ES_tradnl"/>
        </w:rPr>
      </w:pPr>
    </w:p>
    <w:p w:rsidR="006721DD" w:rsidRDefault="006721DD" w:rsidP="006721DD">
      <w:pPr>
        <w:pStyle w:val="Ttulo3"/>
      </w:pPr>
      <w:bookmarkStart w:id="234" w:name="_Toc403738110"/>
      <w:r>
        <w:t>Vulnerabilidad</w:t>
      </w:r>
      <w:bookmarkEnd w:id="234"/>
    </w:p>
    <w:p w:rsidR="006721DD" w:rsidRPr="00DC76FD" w:rsidRDefault="006721DD" w:rsidP="006721DD">
      <w:pPr>
        <w:ind w:firstLine="708"/>
        <w:rPr>
          <w:lang w:val="es-ES_tradnl"/>
        </w:rPr>
      </w:pPr>
      <w:r w:rsidRPr="00DC76FD">
        <w:rPr>
          <w:lang w:val="es-ES_tradnl"/>
        </w:rPr>
        <w:t>Para establecer la vulnerabilidad de los sistemas expuestos por el almacenamiento de sustancias peligrosas, se desarrollará exclusivamente la vulnerabilidad de las personas y la vulnerabilidad de las instalaciones (propiedades, bienes, equipos, etc.).</w:t>
      </w:r>
    </w:p>
    <w:p w:rsidR="006721DD" w:rsidRPr="00DC76FD" w:rsidRDefault="006721DD" w:rsidP="006721DD">
      <w:pPr>
        <w:ind w:firstLine="708"/>
        <w:rPr>
          <w:lang w:val="es-ES_tradnl"/>
        </w:rPr>
      </w:pPr>
      <w:r w:rsidRPr="00DC76FD">
        <w:rPr>
          <w:lang w:val="es-ES_tradnl"/>
        </w:rPr>
        <w:t>La vulnerabilidad de las personas se establecerá considerando la susceptibilidad a sufrir un daño, por fenómenos de tipo mecánico (ondas de sobre presión, impulso, proyectiles), térmico (radiación térmica) y toxicológico; para el caso de la vulnerabilidad de las instalaciones se considerará el daño por fenómenos de tipo mecánico y térmico. Las ecuaciones empleadas deberán establecer una relación dosis-efecto (respuesta).</w:t>
      </w:r>
    </w:p>
    <w:p w:rsidR="006721DD" w:rsidRPr="00DC76FD" w:rsidRDefault="006721DD" w:rsidP="006721DD">
      <w:pPr>
        <w:ind w:firstLine="708"/>
        <w:rPr>
          <w:lang w:val="es-ES_tradnl"/>
        </w:rPr>
      </w:pPr>
      <w:r w:rsidRPr="00DC76FD">
        <w:rPr>
          <w:lang w:val="es-ES_tradnl"/>
        </w:rPr>
        <w:t>Para cada uno de los escenarios de accidentes incluidos en los mapas de peligro, se deberá realizar un análisis y determinar la población e instalaciones que están ubicadas dentro de las áreas y distancias de riesgo y amortiguamiento.</w:t>
      </w:r>
    </w:p>
    <w:p w:rsidR="006721DD" w:rsidRPr="00DC76FD" w:rsidRDefault="006721DD" w:rsidP="006721DD">
      <w:pPr>
        <w:ind w:firstLine="708"/>
        <w:rPr>
          <w:lang w:val="es-ES_tradnl"/>
        </w:rPr>
      </w:pPr>
      <w:r w:rsidRPr="00DC76FD">
        <w:rPr>
          <w:lang w:val="es-ES_tradnl"/>
        </w:rPr>
        <w:t>Se deberá realizar la determinación de las frecuencias y probabilidades de que ocurra un accidente en la empresa y que pueda afectar a la población ubicada dentro de las zonas de afectación.</w:t>
      </w:r>
    </w:p>
    <w:p w:rsidR="006721DD" w:rsidRPr="00DC76FD" w:rsidRDefault="006721DD" w:rsidP="006721DD">
      <w:pPr>
        <w:ind w:firstLine="708"/>
        <w:rPr>
          <w:lang w:val="es-ES_tradnl"/>
        </w:rPr>
      </w:pPr>
      <w:r w:rsidRPr="00DC76FD">
        <w:rPr>
          <w:lang w:val="es-ES_tradnl"/>
        </w:rPr>
        <w:t>Se deberá entregar un mapa del nivel de daño en los sistemas expuestos asociado a cada escenario de accidente considerado en el estudio. Asimismo, se deberá entregar la memoria de cálculo sustento de los mapas anteriores.</w:t>
      </w:r>
    </w:p>
    <w:p w:rsidR="006721DD" w:rsidRPr="00DC76FD" w:rsidRDefault="006721DD" w:rsidP="006721DD">
      <w:pPr>
        <w:rPr>
          <w:lang w:val="es-ES_tradnl"/>
        </w:rPr>
      </w:pPr>
    </w:p>
    <w:p w:rsidR="006721DD" w:rsidRPr="006721DD" w:rsidRDefault="006721DD" w:rsidP="006721DD">
      <w:pPr>
        <w:pStyle w:val="Ttulo3"/>
      </w:pPr>
      <w:bookmarkStart w:id="235" w:name="_Toc403738111"/>
      <w:r w:rsidRPr="006721DD">
        <w:t>Riesgo</w:t>
      </w:r>
      <w:bookmarkEnd w:id="235"/>
    </w:p>
    <w:p w:rsidR="006721DD" w:rsidRPr="00DC76FD" w:rsidRDefault="006721DD" w:rsidP="006721DD">
      <w:pPr>
        <w:ind w:firstLine="708"/>
        <w:rPr>
          <w:lang w:val="es-ES_tradnl"/>
        </w:rPr>
      </w:pPr>
      <w:r w:rsidRPr="00DC76FD">
        <w:rPr>
          <w:lang w:val="es-ES_tradnl"/>
        </w:rPr>
        <w:t xml:space="preserve">Se deberán entregar mapas de riesgo donde se incluya cada una de las </w:t>
      </w:r>
      <w:r>
        <w:rPr>
          <w:lang w:val="es-ES_tradnl"/>
        </w:rPr>
        <w:t xml:space="preserve">instalaciones donde se almacenen o manejen </w:t>
      </w:r>
      <w:r w:rsidRPr="00DC76FD">
        <w:rPr>
          <w:lang w:val="es-ES_tradnl"/>
        </w:rPr>
        <w:t>sustancias peligros</w:t>
      </w:r>
      <w:r>
        <w:rPr>
          <w:lang w:val="es-ES_tradnl"/>
        </w:rPr>
        <w:t>a</w:t>
      </w:r>
      <w:r w:rsidRPr="00DC76FD">
        <w:rPr>
          <w:lang w:val="es-ES_tradnl"/>
        </w:rPr>
        <w:t>s, indicando los valores del riesgo individual (curvas de isoriesgo) y el valor del riesgo social correspondiente, los costos del daño esperado en la infraestructura básica para cada escenario de accidente considerado, así como las memorias de cálculo correspondientes como sustento de los mapas anteriores.</w:t>
      </w:r>
    </w:p>
    <w:p w:rsidR="006721DD" w:rsidRPr="00DC76FD" w:rsidRDefault="006721DD" w:rsidP="006721DD">
      <w:pPr>
        <w:ind w:firstLine="708"/>
        <w:rPr>
          <w:lang w:val="es-ES_tradnl"/>
        </w:rPr>
      </w:pPr>
      <w:r w:rsidRPr="00DC76FD">
        <w:rPr>
          <w:lang w:val="es-ES_tradnl"/>
        </w:rPr>
        <w:t>Se podrá usar cualquiera de las metodologías para la evaluación cuantitativa del riesgo en el almacenamiento de materiales peligrosos que cumpla con lo establecido anteriormente.</w:t>
      </w:r>
    </w:p>
    <w:p w:rsidR="006721DD" w:rsidRDefault="006721DD" w:rsidP="006721DD">
      <w:pPr>
        <w:ind w:firstLine="708"/>
        <w:rPr>
          <w:lang w:val="es-ES_tradnl"/>
        </w:rPr>
      </w:pPr>
      <w:r w:rsidRPr="00DC76FD">
        <w:rPr>
          <w:lang w:val="es-ES_tradnl"/>
        </w:rPr>
        <w:t>Para fines de planeación del territorio y el desarrollo urbano los mapas deberán ser elaborados con escalas de 1:1,000 a 1:10,000.</w:t>
      </w:r>
    </w:p>
    <w:p w:rsidR="006721DD" w:rsidRPr="00DC76FD" w:rsidRDefault="006721DD" w:rsidP="006721DD">
      <w:pPr>
        <w:ind w:firstLine="708"/>
        <w:rPr>
          <w:lang w:val="es-ES_tradnl"/>
        </w:rPr>
      </w:pPr>
    </w:p>
    <w:p w:rsidR="006721DD" w:rsidRPr="0052799F" w:rsidRDefault="006721DD" w:rsidP="008A5FDA">
      <w:pPr>
        <w:pStyle w:val="Ttulo2"/>
        <w:jc w:val="center"/>
      </w:pPr>
      <w:bookmarkStart w:id="236" w:name="_Toc403738112"/>
      <w:r w:rsidRPr="0052799F">
        <w:t>Autotransporte de sustancias peligrosas</w:t>
      </w:r>
      <w:bookmarkEnd w:id="236"/>
    </w:p>
    <w:p w:rsidR="006721DD" w:rsidRPr="008F0D13" w:rsidRDefault="006721DD" w:rsidP="006721DD">
      <w:r w:rsidRPr="008F0D13">
        <w:t>Los accidentes en el transporte terrestre de sustancias, materiales y residuos peligrosos son eventos en los que puede ocurrir una liberación de éstos y tener un impacto considerable al ambiente, a las propiedades y a las personas próximas al sitio del incidente. El riesgo en el transporte depende en primer lugar de las características peligrosas de cada sustancia, material o re</w:t>
      </w:r>
      <w:r>
        <w:t>siduo, las cuales se manifestará</w:t>
      </w:r>
      <w:r w:rsidRPr="008F0D13">
        <w:t>n en las consecuencias específicas de los eventos que puedan presentarse.</w:t>
      </w:r>
    </w:p>
    <w:p w:rsidR="006721DD" w:rsidRPr="008F0D13" w:rsidRDefault="006721DD" w:rsidP="006721DD">
      <w:r w:rsidRPr="008F0D13">
        <w:t>El transporte terrestre de sustancias, materiales y residuos peligrosos incluye al autotransporte, transporte ferroviario y transporte de sustancias peligrosas por ductos o tuberías.</w:t>
      </w:r>
    </w:p>
    <w:p w:rsidR="006721DD" w:rsidRDefault="006721DD" w:rsidP="006721DD">
      <w:pPr>
        <w:rPr>
          <w:rFonts w:asciiTheme="majorHAnsi" w:hAnsiTheme="majorHAnsi"/>
          <w:b/>
        </w:rPr>
      </w:pPr>
    </w:p>
    <w:p w:rsidR="006721DD" w:rsidRPr="008F0D13" w:rsidRDefault="006721DD" w:rsidP="006721DD">
      <w:r w:rsidRPr="008F0D13">
        <w:t>El autotransporte de sustancias, materiales y residuos peligrosos se realiza en las carreteras, calles, avenidas y otras vías de comunicación del país, en esta actividad se emplean diversos tipos y arreglos de vehículos y unidades de arrastre.</w:t>
      </w:r>
    </w:p>
    <w:p w:rsidR="006721DD" w:rsidRPr="0057758B" w:rsidRDefault="006721DD" w:rsidP="006721DD"/>
    <w:p w:rsidR="006721DD" w:rsidRPr="00DD2B69" w:rsidRDefault="00DD2B69" w:rsidP="00DD2B69">
      <w:pPr>
        <w:pStyle w:val="Ttulo3"/>
      </w:pPr>
      <w:bookmarkStart w:id="237" w:name="_Toc403738113"/>
      <w:r>
        <w:t>Peligro</w:t>
      </w:r>
      <w:bookmarkEnd w:id="237"/>
    </w:p>
    <w:p w:rsidR="006721DD" w:rsidRDefault="006721DD" w:rsidP="006721DD"/>
    <w:p w:rsidR="006721DD" w:rsidRPr="008F0D13" w:rsidRDefault="006721DD" w:rsidP="006721DD">
      <w:r w:rsidRPr="008F0D13">
        <w:t xml:space="preserve">Para establecer el peligro por autotransporte de sustancias, materiales y residuos peligrosos como primera alternativa se deberá utilizar el procedimiento incluido en la Guía Básica para la Elaboración </w:t>
      </w:r>
      <w:r w:rsidRPr="00464B64">
        <w:t xml:space="preserve">de Atlas Estatales y Municipales de Peligros y Riesgos: Fenómenos Químicos e incluida en el Anexo </w:t>
      </w:r>
      <w:r w:rsidR="00095ED9" w:rsidRPr="00464B64">
        <w:t>20</w:t>
      </w:r>
      <w:r w:rsidRPr="00464B64">
        <w:t xml:space="preserve"> este</w:t>
      </w:r>
      <w:r w:rsidRPr="008F0D13">
        <w:t xml:space="preserve"> procedimiento es simplificado; sin embargo, la metodología aplicada para la obtención de las distancias de afectación posee una base estadística muy detallada y consistente. En caso contrario deberá emplearse alguna de las metodologías para la evaluación cuantitativa del riesgo en el transporte de sustancias y materiales peligrosos.</w:t>
      </w:r>
    </w:p>
    <w:p w:rsidR="006721DD" w:rsidRPr="008F0D13" w:rsidRDefault="006721DD" w:rsidP="006721DD">
      <w:r w:rsidRPr="008F0D13">
        <w:t>Se deberán elaborar mapas georreferenciados por cada municipio y mapas georreferenciados a nivel estatal que incluyan las trayectorias de las carreteras, calles, avenidas u otra</w:t>
      </w:r>
      <w:r>
        <w:t>s</w:t>
      </w:r>
      <w:r w:rsidRPr="008F0D13">
        <w:t xml:space="preserve"> vía</w:t>
      </w:r>
      <w:r>
        <w:t>s</w:t>
      </w:r>
      <w:r w:rsidRPr="008F0D13">
        <w:t xml:space="preserve"> de comunicación por las que se transportan sustancias, materiales y residuos peligrosos.</w:t>
      </w:r>
    </w:p>
    <w:p w:rsidR="006721DD" w:rsidRPr="008F0D13" w:rsidRDefault="006721DD" w:rsidP="006721DD">
      <w:r>
        <w:t>E</w:t>
      </w:r>
      <w:r w:rsidRPr="008F0D13">
        <w:t>n estos mapas se deberán identificar las sustancias peligrosas transportadas. Para cada sustancia peligrosa se deberán establecer los tipos de evento químico considerados (fuga, derrame, incendio o explosión), determinar las áreas y distancias de riesgo (aislamiento) y amortiguamiento (evacuación) correspondientes.</w:t>
      </w:r>
    </w:p>
    <w:p w:rsidR="006721DD" w:rsidRPr="008F0D13" w:rsidRDefault="006721DD" w:rsidP="006721DD">
      <w:r w:rsidRPr="008F0D13">
        <w:t>Cada uno de los mapas anteriores deberá tener asociada una base de datos que con</w:t>
      </w:r>
      <w:r>
        <w:t>tenga</w:t>
      </w:r>
      <w:r w:rsidRPr="008F0D13">
        <w:t xml:space="preserve"> para cada carretera, calle, avenida u otra vía de comunicación la información sobre la sustancia o material identificado, los eventos considerados, las correspondientes distancias de riesgo (aislamiento) y amortiguamiento (evacuación) obtenidas y los parámetros empleados para determinar dichas distancias</w:t>
      </w:r>
      <w:r>
        <w:t>,</w:t>
      </w:r>
      <w:r w:rsidRPr="008F0D13">
        <w:t xml:space="preserve"> los parámetros empleados para la modelación de escenarios; los niveles de toxicidad, inflamabilidad y sobrepresión empleados; las características de cada vía de comunicación considerada; el número promedio de unidades que transitan diariamente (tráfico promedio diario); la frecuencia o tasa de accidentes con sustancias y materiales peligrosos; la probabilidades condicionales para cada tipo de evento considerado, así como otros parámetros empleados e información de interés para cada municipio.</w:t>
      </w:r>
    </w:p>
    <w:p w:rsidR="006721DD" w:rsidRPr="008F0D13" w:rsidRDefault="006721DD" w:rsidP="006721DD">
      <w:r w:rsidRPr="008F0D13">
        <w:t>En caso de haberse diseñado escenarios de accidentes para la obtención de las distancias de afectación y las correspondientes modelaciones o simulaciones, se deberán incluir las memorias de cálculo para cada uno de estos escenarios.</w:t>
      </w:r>
    </w:p>
    <w:p w:rsidR="006721DD" w:rsidRPr="00BF7BCE" w:rsidRDefault="006721DD" w:rsidP="00DD2B69">
      <w:pPr>
        <w:pStyle w:val="Ttulo3"/>
      </w:pPr>
      <w:bookmarkStart w:id="238" w:name="_Toc398187742"/>
      <w:bookmarkStart w:id="239" w:name="_Toc403738114"/>
      <w:r w:rsidRPr="00BF7BCE">
        <w:t>Vulnerabilidad</w:t>
      </w:r>
      <w:bookmarkEnd w:id="238"/>
      <w:bookmarkEnd w:id="239"/>
    </w:p>
    <w:p w:rsidR="006721DD" w:rsidRPr="00464B64" w:rsidRDefault="006721DD" w:rsidP="006721DD">
      <w:r w:rsidRPr="008F0D13">
        <w:t xml:space="preserve">Para determinar la vulnerabilidad de los sistemas expuestos por el autotransporte de sustancias, materiales y residuos peligrosos se desarrollará exclusivamente la vulnerabilidad de las personas y la </w:t>
      </w:r>
      <w:r w:rsidRPr="00464B64">
        <w:t>vulnerabilidad de las instalaciones (propiedades, bienes, equipos, etc.).</w:t>
      </w:r>
    </w:p>
    <w:p w:rsidR="006721DD" w:rsidRPr="00464B64" w:rsidRDefault="006721DD" w:rsidP="006721DD">
      <w:r w:rsidRPr="00464B64">
        <w:t>La vulnerabilidad de las personas se establecerá considerando la susceptibilidad a sufrir un daño, por fenómenos de tipo mecánico (ondas de sobre presión, impulso, proyectiles), térmico (radiación térmica) y toxicológico; para el caso de la vulnerabilidad de las instalaciones se considerará únicamente el daño por fenómenos de tipo mecánico y térmico. Las ecuaciones empleadas para establecer la vulnerabilidad deberán establecer una relación dosis-efecto (respuesta).</w:t>
      </w:r>
    </w:p>
    <w:p w:rsidR="006721DD" w:rsidRPr="008F0D13" w:rsidRDefault="006721DD" w:rsidP="006721DD">
      <w:r w:rsidRPr="00464B64">
        <w:t xml:space="preserve">Para cada uno de los escenarios de accidentes incluidos en los mapas de peligro desarrollados de acuerdo a </w:t>
      </w:r>
      <w:r w:rsidR="006F5837" w:rsidRPr="00464B64">
        <w:t>6.</w:t>
      </w:r>
      <w:r w:rsidR="005D2AAD" w:rsidRPr="00464B64">
        <w:t>3</w:t>
      </w:r>
      <w:r w:rsidR="006F5837" w:rsidRPr="00464B64">
        <w:t>.</w:t>
      </w:r>
      <w:r w:rsidR="005D2AAD" w:rsidRPr="00464B64">
        <w:t>1</w:t>
      </w:r>
      <w:r w:rsidR="006F5837" w:rsidRPr="00464B64">
        <w:t>,</w:t>
      </w:r>
      <w:r w:rsidRPr="00464B64">
        <w:t xml:space="preserve"> se deberá realizar un análisis y determinar la población e instalaciones dentro de las áreas y distancias de</w:t>
      </w:r>
      <w:r w:rsidRPr="008F0D13">
        <w:t xml:space="preserve"> riesgo (aislamiento) y amortiguamiento (evacuación).</w:t>
      </w:r>
      <w:r>
        <w:t xml:space="preserve"> También </w:t>
      </w:r>
      <w:r w:rsidRPr="008F0D13">
        <w:t xml:space="preserve">se deberá determinar la probabilidad de que la población y las instalaciones dentro de </w:t>
      </w:r>
      <w:r>
        <w:t>estas</w:t>
      </w:r>
      <w:r w:rsidRPr="008F0D13">
        <w:t xml:space="preserve"> áreas</w:t>
      </w:r>
      <w:r w:rsidRPr="00116DE5">
        <w:t xml:space="preserve"> </w:t>
      </w:r>
      <w:r w:rsidRPr="008F0D13">
        <w:t>sean afectadas.</w:t>
      </w:r>
    </w:p>
    <w:p w:rsidR="006721DD" w:rsidRPr="00464B64" w:rsidRDefault="006721DD" w:rsidP="006721DD">
      <w:r w:rsidRPr="008F0D13">
        <w:t xml:space="preserve">Para cada uno de los escenarios de accidentes incluidos en los mapas de peligro desarrollados de </w:t>
      </w:r>
      <w:r w:rsidRPr="00464B64">
        <w:t xml:space="preserve">acuerdo a </w:t>
      </w:r>
      <w:r w:rsidR="006F5837" w:rsidRPr="00464B64">
        <w:t>6.</w:t>
      </w:r>
      <w:r w:rsidR="005D2AAD" w:rsidRPr="00464B64">
        <w:t>3</w:t>
      </w:r>
      <w:r w:rsidR="006F5837" w:rsidRPr="00464B64">
        <w:t>.</w:t>
      </w:r>
      <w:r w:rsidR="005D2AAD" w:rsidRPr="00464B64">
        <w:t>1</w:t>
      </w:r>
      <w:r w:rsidRPr="00464B64">
        <w:t>, se deberá determinar la vulnerabilidad de la población e instalaciones dentro de las áreas y distancias de riesgo (aislamiento) y amortiguamiento (evacuación).</w:t>
      </w:r>
    </w:p>
    <w:p w:rsidR="006721DD" w:rsidRPr="00464B64" w:rsidRDefault="006721DD" w:rsidP="006721DD">
      <w:r w:rsidRPr="00464B64">
        <w:t xml:space="preserve">Se deberá elaborar un mapa donde se establezca el tipo o nivel de daño a la población e instalaciones dentro de las áreas y distancias de riesgo (aislamiento) y amortiguamiento (evacuación) para cada escenario de accidente considerado en los mapas de peligro desarrollados de acuerdo </w:t>
      </w:r>
      <w:r w:rsidR="006F5837" w:rsidRPr="00464B64">
        <w:t>a 6.</w:t>
      </w:r>
      <w:r w:rsidR="005D2AAD" w:rsidRPr="00464B64">
        <w:t>3</w:t>
      </w:r>
      <w:r w:rsidR="006F5837" w:rsidRPr="00464B64">
        <w:t>.</w:t>
      </w:r>
      <w:r w:rsidR="005D2AAD" w:rsidRPr="00464B64">
        <w:t>1</w:t>
      </w:r>
      <w:r w:rsidRPr="00464B64">
        <w:t>. Asimismo, se deberá incluir la memoria de cálculo sustento de los mapas anteriores.</w:t>
      </w:r>
    </w:p>
    <w:p w:rsidR="006721DD" w:rsidRPr="008F0D13" w:rsidRDefault="006721DD" w:rsidP="006721DD">
      <w:r w:rsidRPr="00464B64">
        <w:t xml:space="preserve">Se deberá elaborar una base de datos que concentre la información establecida para los mapas de peligro desarrollados de acuerdo a </w:t>
      </w:r>
      <w:r w:rsidR="0088044F" w:rsidRPr="00464B64">
        <w:t>6.</w:t>
      </w:r>
      <w:r w:rsidR="005D2AAD" w:rsidRPr="00464B64">
        <w:t>3</w:t>
      </w:r>
      <w:r w:rsidR="0088044F" w:rsidRPr="00464B64">
        <w:t>.</w:t>
      </w:r>
      <w:r w:rsidR="005D2AAD" w:rsidRPr="00464B64">
        <w:t>1</w:t>
      </w:r>
      <w:r w:rsidRPr="00464B64">
        <w:t>; y adicionalmente deberá incluir la probabilidad de que la población y las instalaciones sean afectadas por cada uno de los eventos que fueron establecidos para la elaboración de los mapas</w:t>
      </w:r>
      <w:r w:rsidRPr="008F0D13">
        <w:t xml:space="preserve"> de peligro, el tipo o nivel de daño a la población e instalaciones y las ecuaciones de dosis-efecto (respuesta) utilizadas.</w:t>
      </w:r>
    </w:p>
    <w:p w:rsidR="006721DD" w:rsidRPr="008F0D13" w:rsidRDefault="006721DD" w:rsidP="006721DD"/>
    <w:p w:rsidR="006721DD" w:rsidRPr="00BF7BCE" w:rsidRDefault="006721DD" w:rsidP="00DD2B69">
      <w:pPr>
        <w:pStyle w:val="Ttulo3"/>
      </w:pPr>
      <w:bookmarkStart w:id="240" w:name="_Toc398187743"/>
      <w:bookmarkStart w:id="241" w:name="_Toc403738115"/>
      <w:r w:rsidRPr="00BF7BCE">
        <w:t>Riesgo</w:t>
      </w:r>
      <w:bookmarkEnd w:id="240"/>
      <w:bookmarkEnd w:id="241"/>
    </w:p>
    <w:p w:rsidR="006721DD" w:rsidRPr="008F0D13" w:rsidRDefault="006721DD" w:rsidP="006721DD">
      <w:r w:rsidRPr="008F0D13">
        <w:t xml:space="preserve">Se deberán elaborar mapas de riesgo para cada una de las carreteras, calles, avenidas o vías de comunicación por las cuales se transporten sustancias, materiales y residuos peligrosos, donde se indiquen los valores o niveles del riesgo individual (curvas de isoriesgo) y del riesgo social correspondiente. Los valores de riesgo anteriores deberán determinarse para cada uno de los escenarios de accidentes incluidos en los mapas de peligro desarrollados de </w:t>
      </w:r>
      <w:r w:rsidRPr="00464B64">
        <w:t xml:space="preserve">acuerdo </w:t>
      </w:r>
      <w:r w:rsidR="0088044F" w:rsidRPr="00464B64">
        <w:t>a 6.</w:t>
      </w:r>
      <w:r w:rsidR="005D2AAD" w:rsidRPr="00464B64">
        <w:t>3</w:t>
      </w:r>
      <w:r w:rsidR="0088044F" w:rsidRPr="00464B64">
        <w:t>.</w:t>
      </w:r>
      <w:r w:rsidR="005D2AAD" w:rsidRPr="00464B64">
        <w:t>1</w:t>
      </w:r>
      <w:r w:rsidRPr="00464B64">
        <w:t xml:space="preserve"> a los que se deberá integrar los resultados correspondientes de vulnerabilidad de acuerdo a </w:t>
      </w:r>
      <w:r w:rsidR="006714B4" w:rsidRPr="00464B64">
        <w:t>6.</w:t>
      </w:r>
      <w:r w:rsidR="005D2AAD" w:rsidRPr="00464B64">
        <w:t>3</w:t>
      </w:r>
      <w:r w:rsidR="006714B4" w:rsidRPr="00464B64">
        <w:t>.</w:t>
      </w:r>
      <w:r w:rsidR="005D2AAD" w:rsidRPr="00464B64">
        <w:t>2</w:t>
      </w:r>
      <w:r w:rsidR="006714B4" w:rsidRPr="00464B64">
        <w:t>,</w:t>
      </w:r>
      <w:r w:rsidRPr="00464B64">
        <w:t xml:space="preserve"> Asimismo, deberán entregarse las memorias de cálculo correspondientes como sustento de</w:t>
      </w:r>
      <w:r w:rsidRPr="008F0D13">
        <w:t xml:space="preserve"> los mapas de riesgo.</w:t>
      </w:r>
    </w:p>
    <w:p w:rsidR="006721DD" w:rsidRPr="008F0D13" w:rsidRDefault="006721DD" w:rsidP="006721DD">
      <w:r w:rsidRPr="008F0D13">
        <w:t>Se podrá usar cualquiera de las metodologías para la evaluación cuantitativa del riesgo en el transporte de materiales peligrosos que cumpla con lo establecido anteriormente.</w:t>
      </w:r>
    </w:p>
    <w:p w:rsidR="006721DD" w:rsidRPr="008F0D13" w:rsidRDefault="006721DD" w:rsidP="006721DD">
      <w:r w:rsidRPr="008F0D13">
        <w:t>Para fines de planeación del territorio y el desarrollo urbano los mapas deberán ser elaborados con escalas de 1:1,000 a 1:10,000.</w:t>
      </w:r>
    </w:p>
    <w:p w:rsidR="006721DD" w:rsidRPr="008F0D13" w:rsidRDefault="006721DD" w:rsidP="006721DD"/>
    <w:p w:rsidR="006721DD" w:rsidRPr="007333BE" w:rsidRDefault="006721DD" w:rsidP="008A5FDA">
      <w:pPr>
        <w:pStyle w:val="Ttulo2"/>
        <w:jc w:val="center"/>
      </w:pPr>
      <w:bookmarkStart w:id="242" w:name="_Toc403738116"/>
      <w:r w:rsidRPr="007333BE">
        <w:t>Transporte Ferroviario</w:t>
      </w:r>
      <w:bookmarkEnd w:id="242"/>
    </w:p>
    <w:p w:rsidR="006721DD" w:rsidRPr="008F0D13" w:rsidRDefault="006721DD" w:rsidP="006721DD">
      <w:r w:rsidRPr="008F0D13">
        <w:t>El transporte ferroviario transporta grandes cantidades de sustancias y materiales peligrosos en las diferentes rutas establecidas en el país, para esta actividad se emplean diversos tipos de unidades de arrastre como son los carrotanques, furgones, contenedores y to</w:t>
      </w:r>
      <w:r>
        <w:t>l</w:t>
      </w:r>
      <w:r w:rsidRPr="008F0D13">
        <w:t>vas.</w:t>
      </w:r>
    </w:p>
    <w:p w:rsidR="006721DD" w:rsidRPr="008F0D13" w:rsidRDefault="006721DD" w:rsidP="006721DD"/>
    <w:p w:rsidR="006721DD" w:rsidRPr="00BF7BCE" w:rsidRDefault="006721DD" w:rsidP="00DD2B69">
      <w:pPr>
        <w:pStyle w:val="Ttulo3"/>
      </w:pPr>
      <w:bookmarkStart w:id="243" w:name="_Toc403738117"/>
      <w:r w:rsidRPr="00BF7BCE">
        <w:t>Peligro</w:t>
      </w:r>
      <w:bookmarkEnd w:id="243"/>
    </w:p>
    <w:p w:rsidR="006721DD" w:rsidRPr="008F0D13" w:rsidRDefault="006721DD" w:rsidP="006721DD">
      <w:r w:rsidRPr="008F0D13">
        <w:t>Para establecer el peligro por el transporte ferroviario de sustancias, materiales y residuos peligrosos como primera alternativa se deberá utilizar el procedimiento incluido en la Guía Básica para la Elaboración de Atlas Estatales y Municipales de Peligros y Riesgos: Fenómenos Químicos</w:t>
      </w:r>
      <w:r>
        <w:t xml:space="preserve">, el cual está contenido </w:t>
      </w:r>
      <w:r w:rsidRPr="00464B64">
        <w:t xml:space="preserve">en el </w:t>
      </w:r>
      <w:r w:rsidR="00095ED9" w:rsidRPr="00464B64">
        <w:t xml:space="preserve">Anexo </w:t>
      </w:r>
      <w:r w:rsidRPr="00464B64">
        <w:t>2</w:t>
      </w:r>
      <w:r w:rsidR="00095ED9" w:rsidRPr="00464B64">
        <w:t>0</w:t>
      </w:r>
      <w:r w:rsidRPr="00464B64">
        <w:t>, este procedimiento es simplificado; sin embargo, la metodología aplicada para la obtención de las</w:t>
      </w:r>
      <w:r w:rsidRPr="008F0D13">
        <w:t xml:space="preserve"> distancias de afectación posee una base estadística muy detallada y consistente. En caso contrario deberá emplearse alguna de las metodologías para la evaluación cuantitativa del riesgo en el transporte ferroviario de sustancias y materiales peligrosos.</w:t>
      </w:r>
    </w:p>
    <w:p w:rsidR="006721DD" w:rsidRPr="008F0D13" w:rsidRDefault="006721DD" w:rsidP="006721DD">
      <w:r w:rsidRPr="008F0D13">
        <w:t>Se deberán elaborar mapas georreferenciados por cada municipio y mapas georreferenciados a nivel estatal que incluyan las trayectorias de las vías férreas por las que se transportan sustancias, materiales y residuos peligrosos.</w:t>
      </w:r>
      <w:r>
        <w:t xml:space="preserve"> E</w:t>
      </w:r>
      <w:r w:rsidRPr="008F0D13">
        <w:t>n estos mapas se deberán identificar las sust</w:t>
      </w:r>
      <w:r>
        <w:t>ancias peligrosas transportadas, p</w:t>
      </w:r>
      <w:r w:rsidRPr="008F0D13">
        <w:t>ara cada sustancia peligrosa se deberán establecer los tipos de evento químico considerados (fuga, derrame, incendio o explosión), determinar las áreas y distancias de riesgo (aislamiento) y amortiguamiento (evacuación) correspondientes.</w:t>
      </w:r>
    </w:p>
    <w:p w:rsidR="006721DD" w:rsidRPr="008F0D13" w:rsidRDefault="006721DD" w:rsidP="006721DD">
      <w:r w:rsidRPr="008F0D13">
        <w:t>Cada uno de los mapas anteriores deberá tener asociada una base de datos que concentre para cad</w:t>
      </w:r>
      <w:r>
        <w:t xml:space="preserve">a vía férrea la información </w:t>
      </w:r>
      <w:r w:rsidRPr="008F0D13">
        <w:t>sobre la sustancia o material identificado, los eventos considerados, las correspondientes distancias de riesgo (aislamiento) y amortiguamiento (evacuación) obtenidas y los parámetros empleados pa</w:t>
      </w:r>
      <w:r>
        <w:t xml:space="preserve">ra determinar dichas distancias, </w:t>
      </w:r>
      <w:r w:rsidRPr="008F0D13">
        <w:t>los niveles de toxicidad, inflamabilidad y sobrepresión empleados; las características de cada vía férrea considerada; el número promedio de unidades que transitan diariamente (tráfico promedio diario); la frecuencia o tasa de accidentes con sustancias y materiales peligrosos; la probabilidades condicionales para cada tipo de evento considerado, así como otros parámetros empleados e información de interés para cada municipio.</w:t>
      </w:r>
    </w:p>
    <w:p w:rsidR="006721DD" w:rsidRPr="008F0D13" w:rsidRDefault="006721DD" w:rsidP="006721DD">
      <w:r w:rsidRPr="008F0D13">
        <w:t>En caso de haberse diseñado escenarios de accidentes para la obtención de las distancias de afectación y las correspondientes modelaciones o simulaciones, se deberán incluir las memorias de cálculo para cada uno de estos escenarios.</w:t>
      </w:r>
    </w:p>
    <w:p w:rsidR="006721DD" w:rsidRPr="008F0D13" w:rsidRDefault="006721DD" w:rsidP="006721DD"/>
    <w:p w:rsidR="006721DD" w:rsidRPr="00BF7BCE" w:rsidRDefault="006721DD" w:rsidP="00DD2B69">
      <w:pPr>
        <w:pStyle w:val="Ttulo3"/>
      </w:pPr>
      <w:bookmarkStart w:id="244" w:name="_Toc403738118"/>
      <w:r w:rsidRPr="00BF7BCE">
        <w:t>Vulnerabilidad</w:t>
      </w:r>
      <w:bookmarkEnd w:id="244"/>
    </w:p>
    <w:p w:rsidR="006721DD" w:rsidRPr="008F0D13" w:rsidRDefault="006721DD" w:rsidP="006721DD">
      <w:r w:rsidRPr="008F0D13">
        <w:t>Para determinar la vulnerabilidad de los sistemas expuestos por el transporte ferroviario de sustancias, materiales y residuos peligrosos se desarrollará exclusivamente la vulnerabilidad de las personas y la vulnerabilidad de las instalaciones (propiedades, bienes, equipos, etc.).</w:t>
      </w:r>
    </w:p>
    <w:p w:rsidR="006721DD" w:rsidRPr="008F0D13" w:rsidRDefault="006721DD" w:rsidP="006721DD">
      <w:r w:rsidRPr="008F0D13">
        <w:t>La vulnerabilidad de las personas se establecerá considerando la susceptibilidad a sufrir un daño, por fenómenos de tipo mecánico (ondas de sobre presión, impulso, proyectiles), térmico (radiación térmica) y toxicológico; para el caso de la vulnerabilidad de las instalaciones se considerará únicamente el daño por fenómenos de tipo mecánico y térmico. Las ecuaciones empleadas para establecer la vulnerabilidad deberán establecer una relación dosis-efecto (respuesta).</w:t>
      </w:r>
    </w:p>
    <w:p w:rsidR="006721DD" w:rsidRPr="008F0D13" w:rsidRDefault="006721DD" w:rsidP="006721DD">
      <w:r w:rsidRPr="008F0D13">
        <w:t xml:space="preserve">Para cada uno de </w:t>
      </w:r>
      <w:r w:rsidRPr="00464B64">
        <w:t xml:space="preserve">los escenarios de accidentes incluidos en los mapas de peligro desarrollados de acuerdo a </w:t>
      </w:r>
      <w:r w:rsidR="006714B4" w:rsidRPr="00464B64">
        <w:rPr>
          <w:rPrChange w:id="245" w:author="Oscar Zepeda" w:date="2014-11-14T18:21:00Z">
            <w:rPr>
              <w:highlight w:val="yellow"/>
            </w:rPr>
          </w:rPrChange>
        </w:rPr>
        <w:t>6.</w:t>
      </w:r>
      <w:r w:rsidR="005D2AAD" w:rsidRPr="00464B64">
        <w:rPr>
          <w:rPrChange w:id="246" w:author="Oscar Zepeda" w:date="2014-11-14T18:21:00Z">
            <w:rPr>
              <w:highlight w:val="yellow"/>
            </w:rPr>
          </w:rPrChange>
        </w:rPr>
        <w:t>4.1</w:t>
      </w:r>
      <w:r w:rsidRPr="00464B64">
        <w:rPr>
          <w:rPrChange w:id="247" w:author="Oscar Zepeda" w:date="2014-11-14T18:21:00Z">
            <w:rPr>
              <w:highlight w:val="yellow"/>
            </w:rPr>
          </w:rPrChange>
        </w:rPr>
        <w:t>,</w:t>
      </w:r>
      <w:r w:rsidRPr="00464B64">
        <w:t xml:space="preserve"> se</w:t>
      </w:r>
      <w:r w:rsidRPr="008F0D13">
        <w:t xml:space="preserve"> deberá realizar un análisis y determinar la población e instalaciones dentro de las áreas y distancias de riesgo (aislamiento)</w:t>
      </w:r>
      <w:r>
        <w:t xml:space="preserve"> y amortiguamiento (evacuación); y</w:t>
      </w:r>
      <w:r w:rsidRPr="007258C0">
        <w:t xml:space="preserve"> </w:t>
      </w:r>
      <w:r w:rsidRPr="008F0D13">
        <w:t>se deberá determinar la probabilidad de que la población</w:t>
      </w:r>
      <w:r>
        <w:t xml:space="preserve"> y las instalaciones dentro de est</w:t>
      </w:r>
      <w:r w:rsidRPr="008F0D13">
        <w:t>as áreas</w:t>
      </w:r>
      <w:r w:rsidRPr="007258C0">
        <w:t xml:space="preserve"> </w:t>
      </w:r>
      <w:r w:rsidRPr="008F0D13">
        <w:t>sean afectadas</w:t>
      </w:r>
    </w:p>
    <w:p w:rsidR="006721DD" w:rsidRPr="00464B64" w:rsidRDefault="006721DD" w:rsidP="006721DD">
      <w:r w:rsidRPr="008F0D13">
        <w:t xml:space="preserve">Para cada uno de </w:t>
      </w:r>
      <w:r w:rsidRPr="00464B64">
        <w:t xml:space="preserve">los escenarios de accidentes incluidos en los mapas de peligro desarrollados de acuerdo a </w:t>
      </w:r>
      <w:r w:rsidR="006714B4" w:rsidRPr="00464B64">
        <w:t>6.</w:t>
      </w:r>
      <w:r w:rsidR="005D2AAD" w:rsidRPr="00464B64">
        <w:t>4</w:t>
      </w:r>
      <w:r w:rsidR="006714B4" w:rsidRPr="00464B64">
        <w:t>.</w:t>
      </w:r>
      <w:r w:rsidR="005D2AAD" w:rsidRPr="00464B64">
        <w:t>1</w:t>
      </w:r>
      <w:r w:rsidRPr="00464B64">
        <w:t>, se deberá determinar la vulnerabilidad de la población e instalaciones dentro de las áreas y distancias de riesgo (aislamiento) y amortiguamiento (evacuación).</w:t>
      </w:r>
    </w:p>
    <w:p w:rsidR="006721DD" w:rsidRPr="00464B64" w:rsidRDefault="006721DD" w:rsidP="006721DD">
      <w:r w:rsidRPr="00464B64">
        <w:t xml:space="preserve">Se deberá elaborar un mapa donde se establezca el tipo o nivel de daño a la población e instalaciones dentro de las áreas y distancias de riesgo (aislamiento) y amortiguamiento (evacuación) para cada escenario de accidente considerado en los mapas de peligro desarrollados de acuerdo a </w:t>
      </w:r>
      <w:r w:rsidR="006714B4" w:rsidRPr="00464B64">
        <w:t>6.</w:t>
      </w:r>
      <w:r w:rsidR="005D2AAD" w:rsidRPr="00464B64">
        <w:t>4</w:t>
      </w:r>
      <w:r w:rsidR="006714B4" w:rsidRPr="00464B64">
        <w:t>.</w:t>
      </w:r>
      <w:r w:rsidR="005D2AAD" w:rsidRPr="00464B64">
        <w:t>1</w:t>
      </w:r>
      <w:r w:rsidRPr="00464B64">
        <w:t xml:space="preserve"> Asimismo, se deberá incluir la memoria de cálculo sustento de los mapas anteriores.</w:t>
      </w:r>
    </w:p>
    <w:p w:rsidR="006721DD" w:rsidRPr="008F0D13" w:rsidRDefault="006721DD" w:rsidP="006721DD">
      <w:r w:rsidRPr="00464B64">
        <w:t xml:space="preserve">Se deberá elaborar una base de datos que concentre la información establecida para los mapas de peligro desarrollados de acuerdo a </w:t>
      </w:r>
      <w:r w:rsidR="005D2AAD" w:rsidRPr="00464B64">
        <w:t>64.1</w:t>
      </w:r>
      <w:r w:rsidRPr="00464B64">
        <w:t>; y adicionalmente</w:t>
      </w:r>
      <w:r w:rsidRPr="008F0D13">
        <w:t xml:space="preserve"> deberá incluir la probabilidad de que la población y las instalaciones sean afectadas por cada uno de los eventos que fueron establecidos para la elaboración de los mapas de peligro, el tipo o nivel de daño a la población e instalaciones y las ecuaciones de dosis-efecto (respuesta) utilizadas.</w:t>
      </w:r>
    </w:p>
    <w:p w:rsidR="006721DD" w:rsidRPr="008F0D13" w:rsidRDefault="006721DD" w:rsidP="006721DD"/>
    <w:p w:rsidR="006721DD" w:rsidRPr="00CF4F05" w:rsidRDefault="006721DD" w:rsidP="00DD2B69">
      <w:pPr>
        <w:pStyle w:val="Ttulo3"/>
      </w:pPr>
      <w:bookmarkStart w:id="248" w:name="_Toc403738119"/>
      <w:r w:rsidRPr="00CF4F05">
        <w:t>Riesgo</w:t>
      </w:r>
      <w:bookmarkEnd w:id="248"/>
    </w:p>
    <w:p w:rsidR="006721DD" w:rsidRPr="008F0D13" w:rsidRDefault="006721DD" w:rsidP="006721DD">
      <w:r w:rsidRPr="008F0D13">
        <w:t xml:space="preserve">Se deberán elaborar mapas de riesgo para cada una de las vías férreas por las cuales se transporten sustancias, materiales y residuos peligrosos, donde se indiquen los valores o niveles del riesgo individual (curvas de isoriesgo) y del </w:t>
      </w:r>
      <w:r w:rsidRPr="00464B64">
        <w:t xml:space="preserve">riesgo social correspondiente. Los valores de riesgo anteriores deberán determinarse para cada uno de los escenarios de accidentes incluidos en los mapas de peligro desarrollados de acuerdo a </w:t>
      </w:r>
      <w:r w:rsidR="006714B4" w:rsidRPr="00464B64">
        <w:t>6.</w:t>
      </w:r>
      <w:r w:rsidR="005D2AAD" w:rsidRPr="00464B64">
        <w:t>4</w:t>
      </w:r>
      <w:r w:rsidR="006714B4" w:rsidRPr="00464B64">
        <w:t>.</w:t>
      </w:r>
      <w:r w:rsidR="005D2AAD" w:rsidRPr="00464B64">
        <w:t>1</w:t>
      </w:r>
      <w:r w:rsidRPr="00464B64">
        <w:t xml:space="preserve">, a los que se deberá integrar los resultados correspondientes de vulnerabilidad de acuerdo a </w:t>
      </w:r>
      <w:r w:rsidR="006714B4" w:rsidRPr="00464B64">
        <w:t>6.</w:t>
      </w:r>
      <w:r w:rsidR="005D2AAD" w:rsidRPr="00464B64">
        <w:t>4</w:t>
      </w:r>
      <w:r w:rsidR="006714B4" w:rsidRPr="00464B64">
        <w:t>.2,</w:t>
      </w:r>
      <w:r w:rsidRPr="00464B64">
        <w:t xml:space="preserve"> Asimismo, deberán entregarse las memorias de cálculo correspondientes como sustento de los mapas de riesgo</w:t>
      </w:r>
      <w:r w:rsidRPr="008F0D13">
        <w:t>.</w:t>
      </w:r>
    </w:p>
    <w:p w:rsidR="006721DD" w:rsidRPr="008F0D13" w:rsidRDefault="006721DD" w:rsidP="006721DD">
      <w:r w:rsidRPr="008F0D13">
        <w:t>Se podrá usar cualquiera de las metodologías para la evaluación cuantitativa del riesgo en el transporte ferroviario de materiales peligrosos que cumpla con lo establecido anteriormente.</w:t>
      </w:r>
    </w:p>
    <w:p w:rsidR="006721DD" w:rsidRPr="008F0D13" w:rsidRDefault="006721DD" w:rsidP="006721DD">
      <w:r w:rsidRPr="008F0D13">
        <w:t>Para fines de la planeación del territorio y el desarrollo urbano los mapas deberán ser elaborados con escalas de 1:1,000 a 1:10,000.</w:t>
      </w:r>
    </w:p>
    <w:p w:rsidR="006721DD" w:rsidRPr="008F0D13" w:rsidRDefault="006721DD" w:rsidP="006721DD"/>
    <w:p w:rsidR="006721DD" w:rsidRPr="00080746" w:rsidRDefault="006721DD" w:rsidP="008A5FDA">
      <w:pPr>
        <w:pStyle w:val="Ttulo2"/>
        <w:jc w:val="center"/>
      </w:pPr>
      <w:bookmarkStart w:id="249" w:name="_Toc403738120"/>
      <w:r w:rsidRPr="00080746">
        <w:t>Transporte por Ductos</w:t>
      </w:r>
      <w:bookmarkEnd w:id="249"/>
    </w:p>
    <w:p w:rsidR="006721DD" w:rsidRPr="008F0D13" w:rsidRDefault="006721DD" w:rsidP="006721DD">
      <w:r w:rsidRPr="008F0D13">
        <w:t>El transporte por ductos o tuberías de sustancias peligrosas se realiza de acuerdo con las disposiciones de la Secretaría de Energía y, en el caso de Petróleos Mexicanos se aplica adicionalmente normatividad propia. Se deberá entender por ductos o tuberías de sustancias peligrosas a los sistemas de transporte y los sistemas de distribución de hidrocarburos y otras sustancias peligrosas</w:t>
      </w:r>
      <w:r w:rsidRPr="00C254E8">
        <w:t>.</w:t>
      </w:r>
    </w:p>
    <w:p w:rsidR="006721DD" w:rsidRPr="00C254E8" w:rsidRDefault="006721DD" w:rsidP="006721DD"/>
    <w:p w:rsidR="006721DD" w:rsidRPr="009F564D" w:rsidRDefault="006721DD" w:rsidP="00DD2B69">
      <w:pPr>
        <w:pStyle w:val="Ttulo3"/>
      </w:pPr>
      <w:bookmarkStart w:id="250" w:name="_Toc403738121"/>
      <w:r w:rsidRPr="009F564D">
        <w:t>Peligro</w:t>
      </w:r>
      <w:bookmarkEnd w:id="250"/>
    </w:p>
    <w:p w:rsidR="006721DD" w:rsidRPr="008F0D13" w:rsidRDefault="006721DD" w:rsidP="006721DD">
      <w:r w:rsidRPr="008F0D13">
        <w:t xml:space="preserve">Para establecer el peligro por el transporte de sustancias peligrosas por ducto como primera alternativa se deberá utilizar el procedimiento incluido en la Guía Básica para la Elaboración de Atlas </w:t>
      </w:r>
      <w:r w:rsidRPr="00464B64">
        <w:t xml:space="preserve">Estatales y Municipales de Peligros y Riesgos: Fenómenos Químicos, el cual está contenido en el </w:t>
      </w:r>
      <w:r w:rsidR="00095ED9" w:rsidRPr="00464B64">
        <w:t>Anexo 21</w:t>
      </w:r>
      <w:r w:rsidRPr="00464B64">
        <w:t>, este procedimiento establece distancias de seguridad para niveles establecidos de radiación térmica, inflamabilidad</w:t>
      </w:r>
      <w:r w:rsidRPr="008F0D13">
        <w:t xml:space="preserve"> y sobrepresión. Sin embargo, </w:t>
      </w:r>
      <w:r>
        <w:t>si se cuenta</w:t>
      </w:r>
      <w:r w:rsidRPr="008F0D13">
        <w:t xml:space="preserve"> con el Estudio de Riesgo Ambiental o con el Programa de Prevención de Accidentes que los operadores de ductos deben elaborar y entregar a la SEMARNAT, y una copia debe ser entregada a las autoridades de Protección Civil, se deberán incorporar al Atlas de Peligros y Riesgos Estatal o</w:t>
      </w:r>
      <w:r>
        <w:t xml:space="preserve"> Municipal los resultados para </w:t>
      </w:r>
      <w:r w:rsidRPr="008F0D13">
        <w:t>l</w:t>
      </w:r>
      <w:r>
        <w:t>os</w:t>
      </w:r>
      <w:r w:rsidRPr="008F0D13">
        <w:t xml:space="preserve"> escenarios de liberación en el peor caso y caso alternativo referidos en estos documentos.</w:t>
      </w:r>
    </w:p>
    <w:p w:rsidR="006721DD" w:rsidRPr="008F0D13" w:rsidRDefault="006721DD" w:rsidP="006721DD">
      <w:r w:rsidRPr="008F0D13">
        <w:t xml:space="preserve">Cuando se emplee el procedimiento incluido </w:t>
      </w:r>
      <w:r>
        <w:t xml:space="preserve">en la </w:t>
      </w:r>
      <w:r w:rsidRPr="008F0D13">
        <w:t>Guía Básica para la Elaboración de Atlas Estatales y Municipales de Peligros y Riesgos: Fenómenos Químicos, se deberán elaborar mapas georreferenciados por cada municipio y mapas georreferenciados a nivel estatal que incluyan las trayectorias de los ductos por las que se transportan sustancias peligrosas, deberán incluir las distancias de seguridad obtenidas de acuerdo a la tabla correspondiente, en lugar de las distancias de riesgo y amortiguamiento.</w:t>
      </w:r>
    </w:p>
    <w:p w:rsidR="006721DD" w:rsidRPr="008F0D13" w:rsidRDefault="006721DD" w:rsidP="006721DD">
      <w:r w:rsidRPr="00E711EF">
        <w:t>Cada uno</w:t>
      </w:r>
      <w:r w:rsidRPr="008F0D13">
        <w:t xml:space="preserve"> de los mapas anteriores deberá tener asociada una base de datos que concentre para cada ducto </w:t>
      </w:r>
      <w:r>
        <w:t xml:space="preserve">las </w:t>
      </w:r>
      <w:r w:rsidRPr="008F0D13">
        <w:t>sustancias químicas que son transportadas a través de éstos, características de los ductos, los eventos considerados, las distancias de seguridad obtenidas y los parámetros empleados para determinar dichas distancias. Asimismo, deberá conten</w:t>
      </w:r>
      <w:r>
        <w:t>er</w:t>
      </w:r>
      <w:r w:rsidRPr="008F0D13">
        <w:t>; nombre del ducto, nombre del propietario o administrador del ducto, diámetro y presión de operación del ducto, los niveles de toxicidad, inflamabi</w:t>
      </w:r>
      <w:r>
        <w:t xml:space="preserve">lidad y sobrepresión empleados; </w:t>
      </w:r>
      <w:r w:rsidRPr="008F0D13">
        <w:t>teléfonos de emergencia</w:t>
      </w:r>
      <w:r>
        <w:t>,</w:t>
      </w:r>
      <w:r w:rsidRPr="008F0D13">
        <w:t xml:space="preserve"> así como otra información de interés.</w:t>
      </w:r>
    </w:p>
    <w:p w:rsidR="006721DD" w:rsidRPr="008F0D13" w:rsidRDefault="006721DD" w:rsidP="006721DD">
      <w:r w:rsidRPr="008F0D13">
        <w:t>Cuando no se aplique el procedimiento citado anteriormente, deberá emplearse alguna de las metodologías aplicables para la evaluación cuantitativa del riesgo en el transporte de sustancias peligrosas por ducto.</w:t>
      </w:r>
    </w:p>
    <w:p w:rsidR="006721DD" w:rsidRPr="008F0D13" w:rsidRDefault="006721DD" w:rsidP="006721DD">
      <w:r>
        <w:t>En este caso s</w:t>
      </w:r>
      <w:r w:rsidRPr="008F0D13">
        <w:t>e deberán elaborar mapas georreferenciados por cada municipio y mapas georreferenciados a nivel estatal que incluyan las trayectorias de los ductos por las que se transportan sustancias peligrosa</w:t>
      </w:r>
      <w:r>
        <w:t>s</w:t>
      </w:r>
      <w:r w:rsidRPr="008F0D13">
        <w:t>; en estos mapas se deberán identificar las susta</w:t>
      </w:r>
      <w:r>
        <w:t xml:space="preserve">ncias peligrosas transportadas, </w:t>
      </w:r>
      <w:r w:rsidRPr="008F0D13">
        <w:t>los tipos de evento</w:t>
      </w:r>
      <w:r>
        <w:t>s</w:t>
      </w:r>
      <w:r w:rsidRPr="008F0D13">
        <w:t xml:space="preserve"> químico</w:t>
      </w:r>
      <w:r>
        <w:t>s</w:t>
      </w:r>
      <w:r w:rsidRPr="008F0D13">
        <w:t xml:space="preserve"> considerados (fuga, derrame, incendio o explosión), </w:t>
      </w:r>
      <w:r>
        <w:t xml:space="preserve">y </w:t>
      </w:r>
      <w:r w:rsidRPr="008F0D13">
        <w:t>determinar las áreas y distancias de riesgo (aislamiento) y amortiguamiento (evacuación) correspondientes.</w:t>
      </w:r>
    </w:p>
    <w:p w:rsidR="006721DD" w:rsidRPr="008F0D13" w:rsidRDefault="006721DD" w:rsidP="006721DD">
      <w:r w:rsidRPr="008F0D13">
        <w:t>Cada uno de los mapas anteriores deberá tener asociada una base de datos que concentre para cada ducto sustancias químicas que son transportadas, características de los ductos, los eventos considerados, las correspondientes distancias de riesgo (aislamiento) y amortiguamiento (evacuación) obtenidas y los parámetros empleados pa</w:t>
      </w:r>
      <w:r>
        <w:t>ra determinar dichas distancias</w:t>
      </w:r>
      <w:r w:rsidRPr="008F0D13">
        <w:t>, el nombre del ducto, nombre del propietario o administrador del ducto, diámetro y presión de operación del ducto, los criterios empleados para establecer los escenarios o eventos; los niveles de toxicidad, inflamabilidad y sobrepresión empleados; las características de cada ducto o segmento considerado; la frecuencia o tasa de accidentes; la probabilidades condicionales para cada tipo de evento considerado; teléfonos de emergencia, así como otros parámetros empleados e información adicional de interés .</w:t>
      </w:r>
    </w:p>
    <w:p w:rsidR="006721DD" w:rsidRPr="008F0D13" w:rsidRDefault="006721DD" w:rsidP="006721DD">
      <w:r w:rsidRPr="008F0D13">
        <w:t>En caso de haberse diseñado escenarios de accidentes para la obtención de las distancias de afectación y las correspondientes modelaciones o simulaciones, se deberán incluir las memorias de cálculo para cada uno de estos escenarios.</w:t>
      </w:r>
    </w:p>
    <w:p w:rsidR="006721DD" w:rsidRPr="008F0D13" w:rsidRDefault="006721DD" w:rsidP="006721DD"/>
    <w:p w:rsidR="006721DD" w:rsidRPr="009F564D" w:rsidRDefault="006721DD" w:rsidP="00DD2B69">
      <w:pPr>
        <w:pStyle w:val="Ttulo3"/>
      </w:pPr>
      <w:bookmarkStart w:id="251" w:name="_Toc403738122"/>
      <w:r w:rsidRPr="009F564D">
        <w:t>Vulnerabilidad</w:t>
      </w:r>
      <w:bookmarkEnd w:id="251"/>
    </w:p>
    <w:p w:rsidR="006721DD" w:rsidRPr="008F0D13" w:rsidRDefault="006721DD" w:rsidP="006721DD">
      <w:r w:rsidRPr="008F0D13">
        <w:t>Para determinar la vulnerabilidad de los sistemas expuestos por el transporte de sustancias peligrosas por ducto se desarrollará exclusivamente la vulnerabilidad de las personas y la vulnerabilidad de las instalaciones (propiedades, bienes, equipos, etc.).</w:t>
      </w:r>
    </w:p>
    <w:p w:rsidR="006721DD" w:rsidRPr="008F0D13" w:rsidRDefault="006721DD" w:rsidP="006721DD">
      <w:r w:rsidRPr="008F0D13">
        <w:t>La vulnerabilidad de las personas se establecerá considerando la susceptibilidad a sufrir un daño, por fenómenos de tipo mecánico (ondas de sobre presión, impulso, proyectiles), térmico (radiación térmica) y toxicológico; para el caso de la vulnerabilidad de las instalaciones se considerará únicamente el daño por fenómenos de tipo mecánico y térmico. Las ecuaciones empleadas para establecer la vulnerabilidad deberán establecer una relación dosis-efecto (respuesta).</w:t>
      </w:r>
    </w:p>
    <w:p w:rsidR="006721DD" w:rsidRPr="00464B64" w:rsidRDefault="006721DD" w:rsidP="006721DD">
      <w:r w:rsidRPr="008F0D13">
        <w:t xml:space="preserve">Para cada uno de los </w:t>
      </w:r>
      <w:r w:rsidRPr="00464B64">
        <w:t xml:space="preserve">escenarios de accidentes incluidos en los mapas de peligro desarrollados de acuerdo a </w:t>
      </w:r>
      <w:r w:rsidR="005D2AAD" w:rsidRPr="00464B64">
        <w:t>6.5.1</w:t>
      </w:r>
      <w:r w:rsidR="006714B4" w:rsidRPr="00464B64">
        <w:t>,</w:t>
      </w:r>
      <w:r w:rsidRPr="00464B64">
        <w:t xml:space="preserve"> se deberá realizar un análisis y determinar la población e instalaciones dentro de las áreas y distancias de riesgo (aislamiento) y amortiguamiento (evacuación), se deberá determinar la probabilidad de que la población y las instalaciones dentro de las áreas sean afectadas.</w:t>
      </w:r>
    </w:p>
    <w:p w:rsidR="006721DD" w:rsidRPr="00464B64" w:rsidRDefault="006721DD" w:rsidP="006721DD">
      <w:r w:rsidRPr="00464B64">
        <w:t xml:space="preserve">Para cada uno de los escenarios de accidentes incluidos en los mapas de peligro desarrollados de acuerdo a </w:t>
      </w:r>
      <w:r w:rsidR="005D2AAD" w:rsidRPr="00464B64">
        <w:t>6.5</w:t>
      </w:r>
      <w:r w:rsidR="006714B4" w:rsidRPr="00464B64">
        <w:t>.</w:t>
      </w:r>
      <w:r w:rsidR="005D2AAD" w:rsidRPr="00464B64">
        <w:t>1</w:t>
      </w:r>
      <w:r w:rsidRPr="00464B64">
        <w:t>, se deberá determinar la vulnerabilidad de la población e instalaciones dentro de las áreas y distancias de riesgo (aislamiento) y amortiguamiento (evacuación).</w:t>
      </w:r>
    </w:p>
    <w:p w:rsidR="006721DD" w:rsidRPr="008F0D13" w:rsidRDefault="006721DD" w:rsidP="006721DD">
      <w:r w:rsidRPr="00464B64">
        <w:t>Se deberá elaborar un mapa donde se establezca el tipo o nivel de daño a la población e instalaciones dentro de las áreas y distancias de riesgo (aislamiento) y amortiguamiento (evacuación) para cada escenario de accidente considerado en los mapas de peligro desarrollados de acuerdo a</w:t>
      </w:r>
      <w:r w:rsidR="006714B4" w:rsidRPr="00464B64">
        <w:t xml:space="preserve"> </w:t>
      </w:r>
      <w:r w:rsidR="005D2AAD" w:rsidRPr="00464B64">
        <w:t>6.5.1</w:t>
      </w:r>
      <w:r w:rsidRPr="00464B64">
        <w:t>. Asimismo, se deberá</w:t>
      </w:r>
      <w:r w:rsidRPr="008F0D13">
        <w:t xml:space="preserve"> incluir la memoria de cálculo sustento de los mapas anteriores.</w:t>
      </w:r>
    </w:p>
    <w:p w:rsidR="006721DD" w:rsidRPr="008F0D13" w:rsidRDefault="006721DD" w:rsidP="006721DD">
      <w:r w:rsidRPr="008F0D13">
        <w:t xml:space="preserve">Se deberá elaborar una base de datos </w:t>
      </w:r>
      <w:r w:rsidRPr="00464B64">
        <w:t>que concentre la información establecida para los mapas de peligro desarrollados de acuerdo a</w:t>
      </w:r>
      <w:r w:rsidR="006714B4" w:rsidRPr="00464B64">
        <w:t xml:space="preserve"> 6.</w:t>
      </w:r>
      <w:r w:rsidR="005D2AAD" w:rsidRPr="00464B64">
        <w:t>5</w:t>
      </w:r>
      <w:r w:rsidR="006714B4" w:rsidRPr="00464B64">
        <w:t>.</w:t>
      </w:r>
      <w:r w:rsidR="005D2AAD" w:rsidRPr="00464B64">
        <w:t>1</w:t>
      </w:r>
      <w:r w:rsidRPr="00464B64">
        <w:t>; y adicionalmente deberá incluir la probabilidad de que la población y las instalaciones sean afectadas por cada uno de los eventos que fueron establecidos para la elaboración de los mapas de peligro, el tipo o nivel de daño a la población e instalaciones y las ecuaciones de dosis-efecto (respuesta) utilizadas.</w:t>
      </w:r>
    </w:p>
    <w:p w:rsidR="006721DD" w:rsidRPr="008F0D13" w:rsidRDefault="006721DD" w:rsidP="006721DD"/>
    <w:p w:rsidR="006721DD" w:rsidRPr="009F564D" w:rsidRDefault="006721DD" w:rsidP="00DD2B69">
      <w:pPr>
        <w:pStyle w:val="Ttulo3"/>
      </w:pPr>
      <w:bookmarkStart w:id="252" w:name="_Toc403738123"/>
      <w:r w:rsidRPr="009F564D">
        <w:t>Riesgo</w:t>
      </w:r>
      <w:bookmarkEnd w:id="252"/>
    </w:p>
    <w:p w:rsidR="006721DD" w:rsidRDefault="006721DD" w:rsidP="006721DD">
      <w:r w:rsidRPr="008F0D13">
        <w:t>Para determina</w:t>
      </w:r>
      <w:r>
        <w:t>r</w:t>
      </w:r>
      <w:r w:rsidRPr="008F0D13">
        <w:t xml:space="preserve"> el riesgo y elabora</w:t>
      </w:r>
      <w:r>
        <w:t>r</w:t>
      </w:r>
      <w:r w:rsidRPr="008F0D13">
        <w:t xml:space="preserve"> </w:t>
      </w:r>
      <w:r>
        <w:t>los</w:t>
      </w:r>
      <w:r w:rsidRPr="008F0D13">
        <w:t xml:space="preserve"> mapas </w:t>
      </w:r>
      <w:r>
        <w:t>correspondientes</w:t>
      </w:r>
      <w:r w:rsidRPr="008F0D13">
        <w:t xml:space="preserve"> se deberán emplear las metodologías basadas en el análisis cuantitativo de riesgo y las metodologías basadas en índices de riesgo.</w:t>
      </w:r>
    </w:p>
    <w:p w:rsidR="006721DD" w:rsidRDefault="006721DD" w:rsidP="006721DD">
      <w:pPr>
        <w:rPr>
          <w:highlight w:val="yellow"/>
          <w:lang w:val="es-ES_tradnl"/>
        </w:rPr>
      </w:pPr>
      <w:r w:rsidRPr="008F0D13">
        <w:t xml:space="preserve">Para establecer el riesgo en los sistemas de transporte y distribución de sustancias peligrosas por ducto se requiere de información específica para cada uno de los segmentos que integran </w:t>
      </w:r>
      <w:r>
        <w:t>la trayectoria de é</w:t>
      </w:r>
      <w:r w:rsidRPr="008F0D13">
        <w:t>ste; esta información de manera general incluye: condiciones de diseño, condiciones presentes, mantenimiento, condiciones de operación, corrosión, sistemas de protección, anomalías detectadas, frecuencias de falla, entre otros. Debido a lo anterior los mapas de riesgo solo podrán ser elaborados por las empresas administradoras o propietarias de estos ductos que posean dicha información.</w:t>
      </w:r>
      <w:r w:rsidRPr="00A052D1">
        <w:rPr>
          <w:highlight w:val="yellow"/>
          <w:lang w:val="es-ES_tradnl"/>
        </w:rPr>
        <w:t xml:space="preserve"> </w:t>
      </w:r>
    </w:p>
    <w:p w:rsidR="006721DD" w:rsidRDefault="006721DD" w:rsidP="006721DD">
      <w:pPr>
        <w:rPr>
          <w:highlight w:val="yellow"/>
          <w:lang w:val="es-ES_tradnl"/>
        </w:rPr>
      </w:pPr>
    </w:p>
    <w:p w:rsidR="00366A13" w:rsidRDefault="00366A13" w:rsidP="006721DD">
      <w:pPr>
        <w:rPr>
          <w:highlight w:val="yellow"/>
          <w:lang w:val="es-ES_tradnl"/>
        </w:rPr>
      </w:pPr>
    </w:p>
    <w:p w:rsidR="006721DD" w:rsidRPr="009F564D" w:rsidRDefault="006721DD" w:rsidP="008A5FDA">
      <w:pPr>
        <w:pStyle w:val="Ttulo2"/>
        <w:jc w:val="center"/>
      </w:pPr>
      <w:bookmarkStart w:id="253" w:name="_Toc403738124"/>
      <w:r w:rsidRPr="009F564D">
        <w:t>INCENDIOS FORESTALES</w:t>
      </w:r>
      <w:bookmarkEnd w:id="253"/>
    </w:p>
    <w:p w:rsidR="006721DD" w:rsidRPr="00F63AC6" w:rsidRDefault="006721DD" w:rsidP="006721DD">
      <w:pPr>
        <w:rPr>
          <w:lang w:val="es-ES_tradnl"/>
        </w:rPr>
      </w:pPr>
    </w:p>
    <w:p w:rsidR="006721DD" w:rsidRDefault="006721DD" w:rsidP="006721DD">
      <w:pPr>
        <w:rPr>
          <w:lang w:val="es-ES_tradnl"/>
        </w:rPr>
      </w:pPr>
      <w:r w:rsidRPr="003A4F69">
        <w:rPr>
          <w:lang w:val="es-ES_tradnl"/>
        </w:rPr>
        <w:t>Los incendios forestales son eventos que se generan por la intervención de una serie de fenómenos tanto antrópicos como naturales; pueden ser causados esporádicamente de forma natural como un proceso de regeneración para los bosques; sin embargo, la mayoría de éstos se deben a la intervención de factores como la tala inmoderada, el turismo no ecológico, la cercanía de terrenos de cultivo a los bosques, cambio de uso de suelo, la cercanía a caminos.</w:t>
      </w:r>
    </w:p>
    <w:p w:rsidR="006721DD" w:rsidRPr="00F63AC6" w:rsidRDefault="006721DD" w:rsidP="006721DD">
      <w:pPr>
        <w:rPr>
          <w:lang w:val="es-ES_tradnl"/>
        </w:rPr>
      </w:pPr>
    </w:p>
    <w:p w:rsidR="006721DD" w:rsidRPr="009F564D" w:rsidRDefault="006721DD" w:rsidP="00DD2B69">
      <w:pPr>
        <w:pStyle w:val="Ttulo3"/>
      </w:pPr>
      <w:bookmarkStart w:id="254" w:name="_Toc403738125"/>
      <w:r w:rsidRPr="009F564D">
        <w:t>Sistemas Expuestos</w:t>
      </w:r>
      <w:bookmarkEnd w:id="254"/>
    </w:p>
    <w:p w:rsidR="006721DD" w:rsidRPr="004106C6" w:rsidRDefault="006721DD" w:rsidP="006721DD">
      <w:pPr>
        <w:rPr>
          <w:lang w:val="es-ES_tradnl"/>
        </w:rPr>
      </w:pPr>
      <w:r w:rsidRPr="004106C6">
        <w:rPr>
          <w:lang w:val="es-ES_tradnl"/>
        </w:rPr>
        <w:t>Se elaborará un mapa base que contendrá la zona en estudio con l</w:t>
      </w:r>
      <w:r>
        <w:rPr>
          <w:lang w:val="es-ES_tradnl"/>
        </w:rPr>
        <w:t>o</w:t>
      </w:r>
      <w:r w:rsidRPr="004106C6">
        <w:rPr>
          <w:lang w:val="es-ES_tradnl"/>
        </w:rPr>
        <w:t xml:space="preserve">s </w:t>
      </w:r>
      <w:r>
        <w:rPr>
          <w:lang w:val="es-ES_tradnl"/>
        </w:rPr>
        <w:t xml:space="preserve">recursos </w:t>
      </w:r>
      <w:r w:rsidRPr="004106C6">
        <w:rPr>
          <w:lang w:val="es-ES_tradnl"/>
        </w:rPr>
        <w:t>forestales, que incluya todo tipo de vegetación como son bosques, selvas, pastizales, arbustos y matorrales, terrenos agrícolas, agropecuarios, donde se ubique también la</w:t>
      </w:r>
      <w:r>
        <w:rPr>
          <w:lang w:val="es-ES_tradnl"/>
        </w:rPr>
        <w:t xml:space="preserve"> población, la infraestructura y las especies animales que se encuentren en el área de estudio.</w:t>
      </w:r>
    </w:p>
    <w:p w:rsidR="006721DD" w:rsidRPr="004106C6" w:rsidRDefault="006721DD" w:rsidP="006721DD">
      <w:pPr>
        <w:rPr>
          <w:lang w:val="es-ES_tradnl"/>
        </w:rPr>
      </w:pPr>
      <w:r w:rsidRPr="004106C6">
        <w:rPr>
          <w:lang w:val="es-ES_tradnl"/>
        </w:rPr>
        <w:t>Para ello, se deberá usar la información sobre uso de suelo, actividad económica y población de instituciones locales y estatales, así como la generada por CONAFOR, SEMARNAT, CONABIO</w:t>
      </w:r>
      <w:r>
        <w:rPr>
          <w:lang w:val="es-ES_tradnl"/>
        </w:rPr>
        <w:t>, Servicio Meteorológico Nacional,</w:t>
      </w:r>
      <w:r w:rsidRPr="004106C6">
        <w:rPr>
          <w:lang w:val="es-ES_tradnl"/>
        </w:rPr>
        <w:t xml:space="preserve"> IN</w:t>
      </w:r>
      <w:r>
        <w:rPr>
          <w:lang w:val="es-ES_tradnl"/>
        </w:rPr>
        <w:t>IFAP e INEGI, entre otras</w:t>
      </w:r>
      <w:r w:rsidRPr="004106C6">
        <w:rPr>
          <w:lang w:val="es-ES_tradnl"/>
        </w:rPr>
        <w:t xml:space="preserve">. </w:t>
      </w:r>
    </w:p>
    <w:p w:rsidR="006721DD" w:rsidRPr="004106C6" w:rsidRDefault="006721DD" w:rsidP="006721DD">
      <w:pPr>
        <w:rPr>
          <w:lang w:val="es-ES_tradnl"/>
        </w:rPr>
      </w:pPr>
      <w:r w:rsidRPr="004106C6">
        <w:rPr>
          <w:lang w:val="es-ES_tradnl"/>
        </w:rPr>
        <w:t>Las escalas de representación de los mapas con los sistemas expuestos deberán ser de 1:20,000 y 1:50,000, los estudios se deben realizar de forma local o regional.</w:t>
      </w:r>
    </w:p>
    <w:p w:rsidR="006721DD" w:rsidRDefault="006721DD" w:rsidP="006721DD">
      <w:pPr>
        <w:rPr>
          <w:highlight w:val="yellow"/>
          <w:lang w:val="es-ES_tradnl"/>
        </w:rPr>
      </w:pPr>
      <w:r w:rsidRPr="004106C6">
        <w:rPr>
          <w:lang w:val="es-ES_tradnl"/>
        </w:rPr>
        <w:t xml:space="preserve">Las características del sistema expuesto que se deberá analizar son </w:t>
      </w:r>
      <w:r>
        <w:rPr>
          <w:lang w:val="es-ES_tradnl"/>
        </w:rPr>
        <w:t>las zonas de vegetación que puedan presentar incendios forestales, así como</w:t>
      </w:r>
      <w:r w:rsidRPr="004106C6">
        <w:rPr>
          <w:lang w:val="es-ES_tradnl"/>
        </w:rPr>
        <w:t xml:space="preserve"> los efectos </w:t>
      </w:r>
      <w:r>
        <w:rPr>
          <w:lang w:val="es-ES_tradnl"/>
        </w:rPr>
        <w:t xml:space="preserve">a </w:t>
      </w:r>
      <w:r w:rsidRPr="004106C6">
        <w:rPr>
          <w:lang w:val="es-ES_tradnl"/>
        </w:rPr>
        <w:t xml:space="preserve">la población que ocasione el incendio, </w:t>
      </w:r>
      <w:r>
        <w:rPr>
          <w:lang w:val="es-ES_tradnl"/>
        </w:rPr>
        <w:t>y los daños a la infraestructura y los animales</w:t>
      </w:r>
      <w:r w:rsidRPr="004106C6">
        <w:rPr>
          <w:lang w:val="es-ES_tradnl"/>
        </w:rPr>
        <w:t>.</w:t>
      </w:r>
    </w:p>
    <w:p w:rsidR="006721DD" w:rsidRPr="00F63AC6" w:rsidRDefault="006721DD" w:rsidP="006721DD">
      <w:pPr>
        <w:rPr>
          <w:lang w:val="es-ES_tradnl"/>
        </w:rPr>
      </w:pPr>
    </w:p>
    <w:p w:rsidR="006721DD" w:rsidRPr="009F564D" w:rsidRDefault="00F8080F" w:rsidP="00DD2B69">
      <w:pPr>
        <w:pStyle w:val="Ttulo3"/>
      </w:pPr>
      <w:bookmarkStart w:id="255" w:name="_Toc403738126"/>
      <w:r>
        <w:t>Amenaza</w:t>
      </w:r>
      <w:bookmarkEnd w:id="255"/>
    </w:p>
    <w:p w:rsidR="006721DD" w:rsidRPr="00F63AC6" w:rsidRDefault="006721DD" w:rsidP="006721DD">
      <w:pPr>
        <w:rPr>
          <w:lang w:val="es-ES_tradnl"/>
        </w:rPr>
      </w:pPr>
      <w:r w:rsidRPr="004106C6">
        <w:rPr>
          <w:lang w:val="es-ES_tradnl"/>
        </w:rPr>
        <w:t>Para</w:t>
      </w:r>
      <w:r w:rsidRPr="00F63AC6">
        <w:rPr>
          <w:lang w:val="es-ES_tradnl"/>
        </w:rPr>
        <w:t xml:space="preserve"> evaluar </w:t>
      </w:r>
      <w:r w:rsidR="00F8080F">
        <w:rPr>
          <w:lang w:val="es-ES_tradnl"/>
        </w:rPr>
        <w:t>la amenaza</w:t>
      </w:r>
      <w:r w:rsidRPr="00F63AC6">
        <w:rPr>
          <w:lang w:val="es-ES_tradnl"/>
        </w:rPr>
        <w:t xml:space="preserve"> por incendios forestales, se genera un índice que señala </w:t>
      </w:r>
      <w:r>
        <w:rPr>
          <w:lang w:val="es-ES_tradnl"/>
        </w:rPr>
        <w:t xml:space="preserve">si </w:t>
      </w:r>
      <w:r w:rsidRPr="00F63AC6">
        <w:rPr>
          <w:lang w:val="es-ES_tradnl"/>
        </w:rPr>
        <w:t>la posibilidad de incendios es baja, media o alta en una región determinada; para el cual se consideran tres componentes que son: combustibles forestales, condiciones meteorológicas y el entorno socioeconómico, a los cuales se les asigna un factor ponderado según el nivel de peligro que representa cada uno.</w:t>
      </w:r>
    </w:p>
    <w:p w:rsidR="006721DD" w:rsidRPr="00464B64" w:rsidRDefault="006721DD" w:rsidP="006721DD">
      <w:pPr>
        <w:ind w:firstLine="708"/>
        <w:rPr>
          <w:lang w:val="es-ES_tradnl"/>
        </w:rPr>
      </w:pPr>
      <w:r w:rsidRPr="003A4F69">
        <w:rPr>
          <w:lang w:val="es-ES_tradnl"/>
        </w:rPr>
        <w:t>Para llevar a cabo la evaluación de</w:t>
      </w:r>
      <w:ins w:id="256" w:author="Lucrecia" w:date="2014-11-05T13:51:00Z">
        <w:r w:rsidR="00F8080F">
          <w:rPr>
            <w:lang w:val="es-ES_tradnl"/>
          </w:rPr>
          <w:t xml:space="preserve"> </w:t>
        </w:r>
      </w:ins>
      <w:r w:rsidRPr="003A4F69">
        <w:rPr>
          <w:lang w:val="es-ES_tradnl"/>
        </w:rPr>
        <w:t>l</w:t>
      </w:r>
      <w:r w:rsidR="00F8080F">
        <w:rPr>
          <w:lang w:val="es-ES_tradnl"/>
        </w:rPr>
        <w:t>a amenaza</w:t>
      </w:r>
      <w:r w:rsidRPr="003A4F69">
        <w:rPr>
          <w:lang w:val="es-ES_tradnl"/>
        </w:rPr>
        <w:t xml:space="preserve"> por incendios forestales se debe seguir el procedimiento descrito en la “Guía Básica para la </w:t>
      </w:r>
      <w:r w:rsidRPr="00464B64">
        <w:rPr>
          <w:lang w:val="es-ES_tradnl"/>
        </w:rPr>
        <w:t>Elaboración de Atlas Estatales y Municipales de Peligros y Riesgos</w:t>
      </w:r>
      <w:r w:rsidR="00F8080F" w:rsidRPr="00464B64">
        <w:rPr>
          <w:lang w:val="es-ES_tradnl"/>
        </w:rPr>
        <w:t xml:space="preserve"> – Fenómenos Químicos</w:t>
      </w:r>
      <w:r w:rsidRPr="00464B64">
        <w:rPr>
          <w:lang w:val="es-ES_tradnl"/>
        </w:rPr>
        <w:t xml:space="preserve">”, incluido en el Anexo </w:t>
      </w:r>
      <w:r w:rsidR="00366A13" w:rsidRPr="00464B64">
        <w:rPr>
          <w:lang w:val="es-ES_tradnl"/>
        </w:rPr>
        <w:t>22</w:t>
      </w:r>
      <w:r w:rsidR="00464B64">
        <w:rPr>
          <w:lang w:val="es-ES_tradnl"/>
        </w:rPr>
        <w:t>.</w:t>
      </w:r>
    </w:p>
    <w:p w:rsidR="006721DD" w:rsidRPr="00F63AC6" w:rsidRDefault="006721DD" w:rsidP="006721DD">
      <w:pPr>
        <w:ind w:firstLine="708"/>
        <w:rPr>
          <w:lang w:val="es-ES_tradnl"/>
        </w:rPr>
      </w:pPr>
      <w:r w:rsidRPr="00464B64">
        <w:rPr>
          <w:lang w:val="es-ES_tradnl"/>
        </w:rPr>
        <w:t>Los tres componentes del peligro por incendios forestales son el combustible</w:t>
      </w:r>
      <w:r w:rsidRPr="00F63AC6">
        <w:rPr>
          <w:lang w:val="es-ES_tradnl"/>
        </w:rPr>
        <w:t xml:space="preserve"> forestal, los aspectos meteorológicos y las causas que provocan el evento.</w:t>
      </w:r>
    </w:p>
    <w:p w:rsidR="006721DD" w:rsidRPr="00F63AC6" w:rsidRDefault="006721DD" w:rsidP="006721DD">
      <w:pPr>
        <w:ind w:firstLine="708"/>
        <w:rPr>
          <w:lang w:val="es-ES_tradnl"/>
        </w:rPr>
      </w:pPr>
      <w:r w:rsidRPr="00F63AC6">
        <w:rPr>
          <w:lang w:val="es-ES_tradnl"/>
        </w:rPr>
        <w:t>a.</w:t>
      </w:r>
      <w:r w:rsidRPr="00F63AC6">
        <w:rPr>
          <w:lang w:val="es-ES_tradnl"/>
        </w:rPr>
        <w:tab/>
        <w:t>Componente Combustibles Forestales: Este componente se encuentra determinado por tres parámetros: carga de combustibles compuesta por ligeros (cl) y pesados (cp), y su profundidad también llamada profundidad del mantillo (pcc). La determinación de estos parámetros deberá realizarse en el área de estudio por medio de un muestreo, aplicando la técnica de intersecciones planares.</w:t>
      </w:r>
    </w:p>
    <w:p w:rsidR="006721DD" w:rsidRPr="00F63AC6" w:rsidRDefault="006721DD" w:rsidP="006721DD">
      <w:pPr>
        <w:ind w:firstLine="708"/>
        <w:rPr>
          <w:lang w:val="es-ES_tradnl"/>
        </w:rPr>
      </w:pPr>
      <w:r w:rsidRPr="00F63AC6">
        <w:rPr>
          <w:lang w:val="es-ES_tradnl"/>
        </w:rPr>
        <w:t>b.</w:t>
      </w:r>
      <w:r w:rsidRPr="00F63AC6">
        <w:rPr>
          <w:lang w:val="es-ES_tradnl"/>
        </w:rPr>
        <w:tab/>
        <w:t>Componente Meteorológico: Este componente tiene gran influencia en la determinación del índice de peligro, ya que de éste depende la humedad relativa y el contenido de humedad del material combustible, la orientación de la pendiente y su recurrencia en los incendios forestales históricos.</w:t>
      </w:r>
    </w:p>
    <w:p w:rsidR="006721DD" w:rsidRPr="00F63AC6" w:rsidRDefault="006721DD" w:rsidP="006721DD">
      <w:pPr>
        <w:ind w:firstLine="708"/>
        <w:rPr>
          <w:lang w:val="es-ES_tradnl"/>
        </w:rPr>
      </w:pPr>
      <w:r w:rsidRPr="00F63AC6">
        <w:rPr>
          <w:lang w:val="es-ES_tradnl"/>
        </w:rPr>
        <w:t>c.</w:t>
      </w:r>
      <w:r w:rsidRPr="00F63AC6">
        <w:rPr>
          <w:lang w:val="es-ES_tradnl"/>
        </w:rPr>
        <w:tab/>
        <w:t>Componente de Causa: Es de gran importancia considerar los agentes causales de los incendios forestales para su integración en el presente modelo; sin embargo, se presenta una gran dificultad para representarlos espacialmente, por lo que se debe realizar un análisis de los rasgos geográficos asociados con actividades humanas; tales como distancia a vías de acceso al sitio de estudio, distancia a poblados, áreas sometidas a manejo forestal, y se determinan a través de una carta topográfica</w:t>
      </w:r>
    </w:p>
    <w:p w:rsidR="006721DD" w:rsidRPr="003A4F69" w:rsidRDefault="006721DD" w:rsidP="006721DD">
      <w:pPr>
        <w:ind w:firstLine="708"/>
        <w:rPr>
          <w:lang w:val="es-ES_tradnl"/>
        </w:rPr>
      </w:pPr>
      <w:r w:rsidRPr="003A4F69">
        <w:rPr>
          <w:lang w:val="es-ES_tradnl"/>
        </w:rPr>
        <w:t xml:space="preserve">Una vez obtenidos los tres componentes que intervienen, se </w:t>
      </w:r>
      <w:r>
        <w:rPr>
          <w:lang w:val="es-ES_tradnl"/>
        </w:rPr>
        <w:t xml:space="preserve">debe </w:t>
      </w:r>
      <w:r w:rsidRPr="003A4F69">
        <w:rPr>
          <w:lang w:val="es-ES_tradnl"/>
        </w:rPr>
        <w:t>realiza</w:t>
      </w:r>
      <w:r>
        <w:rPr>
          <w:lang w:val="es-ES_tradnl"/>
        </w:rPr>
        <w:t>r</w:t>
      </w:r>
      <w:r w:rsidRPr="003A4F69">
        <w:rPr>
          <w:lang w:val="es-ES_tradnl"/>
        </w:rPr>
        <w:t xml:space="preserve"> un análisis espacial empleando sistemas de información geográfica SIG’s para que en forma de mapas se escenifique la zona de estudio y se vayan realizando las operaciones de los valores de cada componente para cada píxel con su valor de peligrosidad, y de esta forma obtener un mapa que indique la posibilidad de ocurrencia de un incendio forestal para una zona y un momento determinado</w:t>
      </w:r>
    </w:p>
    <w:p w:rsidR="006721DD" w:rsidRPr="004106C6" w:rsidRDefault="006721DD" w:rsidP="006721DD">
      <w:pPr>
        <w:ind w:firstLine="709"/>
        <w:rPr>
          <w:lang w:val="es-ES_tradnl"/>
        </w:rPr>
      </w:pPr>
      <w:r w:rsidRPr="004106C6">
        <w:rPr>
          <w:lang w:val="es-ES_tradnl"/>
        </w:rPr>
        <w:t>Se pueden generar varios escenarios asociados al fenómeno, los principales son:</w:t>
      </w:r>
    </w:p>
    <w:p w:rsidR="006721DD" w:rsidRPr="003A4F69" w:rsidRDefault="006721DD" w:rsidP="006721DD">
      <w:pPr>
        <w:ind w:firstLine="708"/>
        <w:rPr>
          <w:lang w:val="es-ES_tradnl"/>
        </w:rPr>
      </w:pPr>
      <w:r w:rsidRPr="003A4F69">
        <w:rPr>
          <w:lang w:val="es-ES_tradnl"/>
        </w:rPr>
        <w:t>a.</w:t>
      </w:r>
      <w:r w:rsidRPr="003A4F69">
        <w:rPr>
          <w:lang w:val="es-ES_tradnl"/>
        </w:rPr>
        <w:tab/>
        <w:t>Escenario por distribución espacial del índice de amenaza. Se pueden generar escenarios para conocer el nivel de peligro por inc</w:t>
      </w:r>
      <w:r>
        <w:rPr>
          <w:lang w:val="es-ES_tradnl"/>
        </w:rPr>
        <w:t>endios forestales a nivel local</w:t>
      </w:r>
      <w:r w:rsidRPr="003A4F69">
        <w:rPr>
          <w:lang w:val="es-ES_tradnl"/>
        </w:rPr>
        <w:t xml:space="preserve"> o municipal o hasta regional; cada escenario que se genere demanda información cartográfica y estadística a la misma escala a la que se vaya a realizar el estudio</w:t>
      </w:r>
    </w:p>
    <w:p w:rsidR="006721DD" w:rsidRPr="003A4F69" w:rsidRDefault="006721DD" w:rsidP="006721DD">
      <w:pPr>
        <w:rPr>
          <w:lang w:val="es-ES_tradnl"/>
        </w:rPr>
      </w:pPr>
      <w:r w:rsidRPr="003A4F69">
        <w:rPr>
          <w:lang w:val="es-ES_tradnl"/>
        </w:rPr>
        <w:t>b.</w:t>
      </w:r>
      <w:r w:rsidRPr="003A4F69">
        <w:rPr>
          <w:lang w:val="es-ES_tradnl"/>
        </w:rPr>
        <w:tab/>
        <w:t>Escenarios por distribución temporal del índice de amenaza. Es posible generar escenarios que indiquen el nivel de peligro por incendios forestales para cada periodo que sea necesario para el usuario, como puede ser diario, semanal, quincenal, mensual, etc.; también dependiendo de la temporalidad de los datos con que se cuente</w:t>
      </w:r>
      <w:r>
        <w:rPr>
          <w:lang w:val="es-ES_tradnl"/>
        </w:rPr>
        <w:t>.</w:t>
      </w:r>
    </w:p>
    <w:p w:rsidR="006721DD" w:rsidRDefault="006721DD" w:rsidP="006721DD">
      <w:r>
        <w:t>D</w:t>
      </w:r>
      <w:r w:rsidRPr="008F0D13">
        <w:t>eberán elaborar</w:t>
      </w:r>
      <w:r>
        <w:t>se</w:t>
      </w:r>
      <w:r w:rsidRPr="008F0D13">
        <w:t xml:space="preserve"> mapas georreferenciados por cada municipio y mapas georreferenciados a nivel estatal que incluyan las </w:t>
      </w:r>
      <w:r>
        <w:t>zonas forestales susceptibles de incendiarse y se</w:t>
      </w:r>
      <w:r w:rsidRPr="008F0D13">
        <w:t xml:space="preserve"> deberán incluir las distancias </w:t>
      </w:r>
      <w:r>
        <w:t>de afectación alrededor del incendio y la población e infraestructura dentro de dichas zonas.</w:t>
      </w:r>
    </w:p>
    <w:p w:rsidR="006721DD" w:rsidRDefault="006721DD" w:rsidP="006721DD">
      <w:r w:rsidRPr="00A611A6">
        <w:t>Cada uno</w:t>
      </w:r>
      <w:r w:rsidRPr="008F0D13">
        <w:t xml:space="preserve"> de los mapas anteriores deberá tener asociada una base de datos que concentre para cada </w:t>
      </w:r>
      <w:r>
        <w:t>zona</w:t>
      </w:r>
      <w:r w:rsidRPr="008F0D13">
        <w:t xml:space="preserve"> </w:t>
      </w:r>
      <w:r>
        <w:t xml:space="preserve">de estudio el tipo de vegetación </w:t>
      </w:r>
      <w:r w:rsidRPr="008F0D13">
        <w:t>identificada</w:t>
      </w:r>
      <w:r>
        <w:t>,</w:t>
      </w:r>
      <w:r w:rsidRPr="008F0D13">
        <w:t xml:space="preserve"> </w:t>
      </w:r>
      <w:r>
        <w:t xml:space="preserve">el área que abarca, </w:t>
      </w:r>
      <w:r w:rsidRPr="008F0D13">
        <w:t xml:space="preserve">información </w:t>
      </w:r>
      <w:r>
        <w:t xml:space="preserve">a partir de la recopilación histórica </w:t>
      </w:r>
      <w:r w:rsidRPr="008F0D13">
        <w:t xml:space="preserve">sobre </w:t>
      </w:r>
      <w:r>
        <w:t xml:space="preserve">áreas afectadas, evaluación de daños y número de eventos, que hayan ocurrido en el pasado. Así como información estadística y obtenida en campo, sobre las condiciones meteorológicas de la zona, datos sobre el material combustible y aspectos del terreno de acuerdo a lo indicado en la </w:t>
      </w:r>
      <w:r w:rsidRPr="003A4F69">
        <w:rPr>
          <w:lang w:val="es-ES_tradnl"/>
        </w:rPr>
        <w:t>“Guía Básica para la Elaboración de Atlas Estatales y Municipales de Peligros y Riesgos</w:t>
      </w:r>
      <w:r>
        <w:rPr>
          <w:lang w:val="es-ES_tradnl"/>
        </w:rPr>
        <w:t xml:space="preserve">: Fenómenos </w:t>
      </w:r>
      <w:r w:rsidRPr="00464B64">
        <w:rPr>
          <w:lang w:val="es-ES_tradnl"/>
        </w:rPr>
        <w:t>Químicos” incluida en el Anexo</w:t>
      </w:r>
      <w:r w:rsidR="006714B4" w:rsidRPr="00464B64">
        <w:rPr>
          <w:lang w:val="es-ES_tradnl"/>
        </w:rPr>
        <w:t xml:space="preserve"> 22</w:t>
      </w:r>
      <w:r w:rsidRPr="00464B64">
        <w:rPr>
          <w:lang w:val="es-ES_tradnl"/>
        </w:rPr>
        <w:t>.</w:t>
      </w:r>
      <w:r>
        <w:t xml:space="preserve"> </w:t>
      </w:r>
    </w:p>
    <w:p w:rsidR="003924C6" w:rsidRDefault="003924C6" w:rsidP="006721DD">
      <w:r>
        <w:t>Se debe considerar factores como el paso de eventos hidrometeorológicos que puedan aumentar en gran medida la cantidad de material combustible disponible, por lo que es necesario que se cuente con mapas combustible forestal muerto y se vaya construyendo una línea de tiempo hasta la información actual.</w:t>
      </w:r>
    </w:p>
    <w:p w:rsidR="006721DD" w:rsidRPr="003A4F69" w:rsidRDefault="006721DD" w:rsidP="006721DD">
      <w:pPr>
        <w:rPr>
          <w:lang w:val="es-ES_tradnl"/>
        </w:rPr>
      </w:pPr>
    </w:p>
    <w:p w:rsidR="006721DD" w:rsidRPr="009F564D" w:rsidRDefault="006721DD" w:rsidP="00DD2B69">
      <w:pPr>
        <w:pStyle w:val="Ttulo3"/>
      </w:pPr>
      <w:bookmarkStart w:id="257" w:name="_Toc403738127"/>
      <w:r w:rsidRPr="009F564D">
        <w:t>Vulnerabilidad</w:t>
      </w:r>
      <w:bookmarkEnd w:id="257"/>
    </w:p>
    <w:p w:rsidR="006721DD" w:rsidRPr="008F0D13" w:rsidRDefault="006721DD" w:rsidP="006721DD">
      <w:r w:rsidRPr="008F0D13">
        <w:t xml:space="preserve">Para cada uno de los escenarios de </w:t>
      </w:r>
      <w:r w:rsidR="00F8080F">
        <w:t>amenaza</w:t>
      </w:r>
      <w:r w:rsidRPr="008F0D13">
        <w:t xml:space="preserve"> </w:t>
      </w:r>
      <w:r>
        <w:t>desarrollados</w:t>
      </w:r>
      <w:r w:rsidRPr="008F0D13">
        <w:t xml:space="preserve">, se deberá realizar un análisis y determinar </w:t>
      </w:r>
      <w:r w:rsidR="00F8080F">
        <w:t>el sistema expuesto</w:t>
      </w:r>
      <w:r w:rsidRPr="008F0D13">
        <w:t xml:space="preserve"> dentro de las áreas </w:t>
      </w:r>
      <w:r>
        <w:t>de peligro,</w:t>
      </w:r>
      <w:r w:rsidRPr="00962DDE">
        <w:t xml:space="preserve"> </w:t>
      </w:r>
      <w:r w:rsidRPr="008F0D13">
        <w:t xml:space="preserve">se deberá determinar la probabilidad de que la población </w:t>
      </w:r>
      <w:r>
        <w:t>e infraestructura</w:t>
      </w:r>
      <w:r w:rsidRPr="008F0D13">
        <w:t xml:space="preserve"> dentro de las áreas</w:t>
      </w:r>
      <w:r w:rsidRPr="00962DDE">
        <w:t xml:space="preserve"> </w:t>
      </w:r>
      <w:r w:rsidRPr="008F0D13">
        <w:t xml:space="preserve">sean afectadas, </w:t>
      </w:r>
      <w:r>
        <w:t xml:space="preserve">y </w:t>
      </w:r>
      <w:r w:rsidRPr="008F0D13">
        <w:t xml:space="preserve">se deberá determinar la vulnerabilidad de la población </w:t>
      </w:r>
      <w:r>
        <w:t>y las construcciones</w:t>
      </w:r>
      <w:r w:rsidRPr="008F0D13">
        <w:t xml:space="preserve"> dentro de las áreas </w:t>
      </w:r>
      <w:r>
        <w:t>de peligro.</w:t>
      </w:r>
      <w:r w:rsidR="00F8080F">
        <w:t xml:space="preserve"> Es necesario contemplar que este fenómenos no solo afecta</w:t>
      </w:r>
      <w:r w:rsidR="00A47DDD">
        <w:t xml:space="preserve"> a la población e infraestructura, si no que requiere que se cuantifiquen las áreas naturales protegidas y población vegetal y animal dentro de las zonas de amenaza.</w:t>
      </w:r>
    </w:p>
    <w:p w:rsidR="006721DD" w:rsidRPr="008F0D13" w:rsidRDefault="006721DD" w:rsidP="006721DD"/>
    <w:p w:rsidR="006721DD" w:rsidRPr="003A4F69" w:rsidRDefault="006721DD" w:rsidP="006721DD">
      <w:pPr>
        <w:rPr>
          <w:lang w:val="es-ES_tradnl"/>
        </w:rPr>
      </w:pPr>
    </w:p>
    <w:p w:rsidR="006721DD" w:rsidRPr="009F564D" w:rsidRDefault="006721DD" w:rsidP="00DD2B69">
      <w:pPr>
        <w:pStyle w:val="Ttulo3"/>
      </w:pPr>
      <w:bookmarkStart w:id="258" w:name="_Toc403738128"/>
      <w:r w:rsidRPr="009F564D">
        <w:t>Riesgo</w:t>
      </w:r>
      <w:bookmarkEnd w:id="258"/>
    </w:p>
    <w:p w:rsidR="006721DD" w:rsidRPr="003A4F69" w:rsidRDefault="006721DD" w:rsidP="006721DD">
      <w:pPr>
        <w:rPr>
          <w:lang w:val="es-ES_tradnl"/>
        </w:rPr>
      </w:pPr>
      <w:r w:rsidRPr="003A4F69">
        <w:rPr>
          <w:lang w:val="es-ES_tradnl"/>
        </w:rPr>
        <w:t>Se deberá entregar un mapa de susceptibilidad de daño y costo esperado del daño debido a</w:t>
      </w:r>
      <w:r>
        <w:rPr>
          <w:lang w:val="es-ES_tradnl"/>
        </w:rPr>
        <w:t>l</w:t>
      </w:r>
      <w:r w:rsidRPr="003A4F69">
        <w:rPr>
          <w:lang w:val="es-ES_tradnl"/>
        </w:rPr>
        <w:t xml:space="preserve"> </w:t>
      </w:r>
      <w:r>
        <w:rPr>
          <w:lang w:val="es-ES_tradnl"/>
        </w:rPr>
        <w:t>impacto producido por</w:t>
      </w:r>
      <w:r w:rsidRPr="003A4F69">
        <w:rPr>
          <w:lang w:val="es-ES_tradnl"/>
        </w:rPr>
        <w:t xml:space="preserve"> la presencia de incendios forestales en las zonas vulnerables.</w:t>
      </w:r>
      <w:r w:rsidR="003924C6">
        <w:rPr>
          <w:lang w:val="es-ES_tradnl"/>
        </w:rPr>
        <w:t xml:space="preserve"> En est</w:t>
      </w:r>
      <w:r w:rsidR="000405F3">
        <w:rPr>
          <w:lang w:val="es-ES_tradnl"/>
        </w:rPr>
        <w:t>e</w:t>
      </w:r>
      <w:r w:rsidR="003924C6">
        <w:rPr>
          <w:lang w:val="es-ES_tradnl"/>
        </w:rPr>
        <w:t xml:space="preserve"> caso aplicar el daño ambiental, expresado en CO2 disponible, especies vegetales y animales existentes o en extinción.</w:t>
      </w:r>
    </w:p>
    <w:p w:rsidR="006721DD" w:rsidRPr="003A4F69" w:rsidRDefault="006721DD" w:rsidP="006721DD">
      <w:pPr>
        <w:rPr>
          <w:lang w:val="es-ES_tradnl"/>
        </w:rPr>
      </w:pPr>
      <w:r w:rsidRPr="003A4F69">
        <w:rPr>
          <w:lang w:val="es-ES_tradnl"/>
        </w:rPr>
        <w:t>Asimismo, se deberá entregar la memoria de cálculo de la pérdida esperada de la zona de estudio.</w:t>
      </w:r>
    </w:p>
    <w:p w:rsidR="006721DD" w:rsidRDefault="006721DD" w:rsidP="008A5FDA">
      <w:pPr>
        <w:pStyle w:val="Ttulo1"/>
        <w:jc w:val="center"/>
      </w:pPr>
      <w:bookmarkStart w:id="259" w:name="_Toc403738129"/>
      <w:r w:rsidRPr="00DC39BF">
        <w:t>PELIGROS SANITARIO-ECOLOGICOS</w:t>
      </w:r>
      <w:bookmarkEnd w:id="259"/>
    </w:p>
    <w:p w:rsidR="006721DD" w:rsidRPr="000F6CFB" w:rsidRDefault="006721DD" w:rsidP="006721DD">
      <w:pPr>
        <w:widowControl w:val="0"/>
        <w:ind w:firstLine="0"/>
      </w:pPr>
      <w:r w:rsidRPr="000F6CFB">
        <w:t xml:space="preserve">El Fenómeno Sanitario-Ecológico se define en la Ley General de Protección Civil, 2012 como: </w:t>
      </w:r>
    </w:p>
    <w:p w:rsidR="006721DD" w:rsidRPr="000F6CFB" w:rsidRDefault="006721DD" w:rsidP="006721DD">
      <w:pPr>
        <w:widowControl w:val="0"/>
        <w:ind w:firstLine="0"/>
      </w:pPr>
      <w:r w:rsidRPr="000F6CFB">
        <w:t xml:space="preserve">Agente perturbador que se genera por la acción patógena de agentes biológicos que afectan a la población, a los animales y a las cosechas, causando su muerte o la alteración de su salud. Las </w:t>
      </w:r>
      <w:r w:rsidRPr="00DC39BF">
        <w:rPr>
          <w:b/>
        </w:rPr>
        <w:t>epidemias y plagas</w:t>
      </w:r>
      <w:r w:rsidRPr="000F6CFB">
        <w:t xml:space="preserve"> constituyen un desastre sanitario en el sentido estricto del término. En esta clasificación también se ubica la </w:t>
      </w:r>
      <w:r w:rsidRPr="00DC39BF">
        <w:rPr>
          <w:b/>
        </w:rPr>
        <w:t>contaminación</w:t>
      </w:r>
      <w:r w:rsidRPr="000F6CFB">
        <w:t xml:space="preserve"> del aire, agua, suelo y alimentos.</w:t>
      </w:r>
    </w:p>
    <w:p w:rsidR="006721DD" w:rsidRDefault="006721DD" w:rsidP="006721DD">
      <w:pPr>
        <w:widowControl w:val="0"/>
        <w:jc w:val="center"/>
        <w:rPr>
          <w:b/>
        </w:rPr>
      </w:pPr>
    </w:p>
    <w:p w:rsidR="005D2AAD" w:rsidRPr="00170A35" w:rsidRDefault="005D2AAD" w:rsidP="00FB33C3">
      <w:pPr>
        <w:pStyle w:val="Ttulo2"/>
        <w:rPr>
          <w:lang w:val="es-MX"/>
        </w:rPr>
      </w:pPr>
      <w:bookmarkStart w:id="260" w:name="_Toc403738130"/>
      <w:r w:rsidRPr="00170A35">
        <w:t>Sistemas Expuestos</w:t>
      </w:r>
      <w:bookmarkEnd w:id="260"/>
    </w:p>
    <w:p w:rsidR="005D2AAD" w:rsidRDefault="005D2AAD" w:rsidP="005D2AAD">
      <w:pPr>
        <w:tabs>
          <w:tab w:val="left" w:pos="0"/>
          <w:tab w:val="left" w:pos="426"/>
        </w:tabs>
        <w:ind w:left="567" w:firstLine="0"/>
        <w:rPr>
          <w:lang w:val="es-ES_tradnl"/>
        </w:rPr>
      </w:pPr>
    </w:p>
    <w:p w:rsidR="001B3176" w:rsidRDefault="005D2AAD" w:rsidP="005D2AAD">
      <w:pPr>
        <w:tabs>
          <w:tab w:val="left" w:pos="0"/>
          <w:tab w:val="left" w:pos="426"/>
        </w:tabs>
        <w:ind w:firstLine="0"/>
        <w:rPr>
          <w:lang w:val="es-ES_tradnl"/>
        </w:rPr>
      </w:pPr>
      <w:r>
        <w:rPr>
          <w:lang w:val="es-ES_tradnl"/>
        </w:rPr>
        <w:t>Integrará los sistemas expuestos de los peligros derivados de las epidemias, plagas, sitios y cuerpos contaminados</w:t>
      </w:r>
      <w:r w:rsidR="001B3176">
        <w:rPr>
          <w:lang w:val="es-ES_tradnl"/>
        </w:rPr>
        <w:t xml:space="preserve">, la </w:t>
      </w:r>
      <w:r>
        <w:rPr>
          <w:lang w:val="es-ES_tradnl"/>
        </w:rPr>
        <w:t xml:space="preserve"> </w:t>
      </w:r>
      <w:r w:rsidRPr="0084270D">
        <w:rPr>
          <w:lang w:val="es-ES_tradnl"/>
        </w:rPr>
        <w:t>población expuesta</w:t>
      </w:r>
      <w:r>
        <w:rPr>
          <w:lang w:val="es-ES_tradnl"/>
        </w:rPr>
        <w:t>, áreas de cultivo, zonas urbanas y áreas recreativas</w:t>
      </w:r>
      <w:r w:rsidRPr="0084270D">
        <w:rPr>
          <w:lang w:val="es-ES_tradnl"/>
        </w:rPr>
        <w:t xml:space="preserve"> a los sitios y cuerpos de agua contaminados</w:t>
      </w:r>
      <w:r>
        <w:rPr>
          <w:lang w:val="es-ES_tradnl"/>
        </w:rPr>
        <w:t xml:space="preserve">. </w:t>
      </w:r>
    </w:p>
    <w:p w:rsidR="005D2AAD" w:rsidRPr="001461A1" w:rsidRDefault="005D2AAD" w:rsidP="005D2AAD">
      <w:pPr>
        <w:tabs>
          <w:tab w:val="left" w:pos="0"/>
          <w:tab w:val="left" w:pos="426"/>
        </w:tabs>
        <w:ind w:firstLine="0"/>
      </w:pPr>
      <w:r>
        <w:rPr>
          <w:lang w:val="es-ES_tradnl"/>
        </w:rPr>
        <w:t xml:space="preserve">Para el caso de sitios </w:t>
      </w:r>
      <w:r w:rsidR="001B3176">
        <w:rPr>
          <w:lang w:val="es-ES_tradnl"/>
        </w:rPr>
        <w:t xml:space="preserve">contaminados además </w:t>
      </w:r>
      <w:r>
        <w:rPr>
          <w:lang w:val="es-ES_tradnl"/>
        </w:rPr>
        <w:t xml:space="preserve"> se deberá</w:t>
      </w:r>
      <w:r w:rsidR="001B3176">
        <w:rPr>
          <w:lang w:val="es-ES_tradnl"/>
        </w:rPr>
        <w:t>n</w:t>
      </w:r>
      <w:r>
        <w:rPr>
          <w:lang w:val="es-ES_tradnl"/>
        </w:rPr>
        <w:t xml:space="preserve"> identificar las fuentes de abastecimiento de agua </w:t>
      </w:r>
      <w:r w:rsidRPr="001461A1">
        <w:t xml:space="preserve"> (ríos superficiales, agua sub</w:t>
      </w:r>
      <w:r>
        <w:t>terránea) que pudieran ser afectadas.</w:t>
      </w:r>
    </w:p>
    <w:p w:rsidR="006721DD" w:rsidRPr="000F6CFB" w:rsidRDefault="006721DD" w:rsidP="006721DD">
      <w:pPr>
        <w:pStyle w:val="Prrafodelista"/>
        <w:widowControl w:val="0"/>
        <w:ind w:left="1275"/>
      </w:pPr>
    </w:p>
    <w:p w:rsidR="006721DD" w:rsidRPr="00DC39BF" w:rsidRDefault="006721DD" w:rsidP="00DD2B69">
      <w:pPr>
        <w:pStyle w:val="Ttulo2"/>
      </w:pPr>
      <w:bookmarkStart w:id="261" w:name="_Toc403738131"/>
      <w:r w:rsidRPr="00DC39BF">
        <w:t>Epidemias y plagas</w:t>
      </w:r>
      <w:bookmarkEnd w:id="261"/>
    </w:p>
    <w:p w:rsidR="006721DD" w:rsidRPr="000F6CFB" w:rsidRDefault="006721DD" w:rsidP="006721DD">
      <w:pPr>
        <w:widowControl w:val="0"/>
      </w:pPr>
      <w:r w:rsidRPr="000F6CFB">
        <w:t>En relación con los fenómenos sanitarios de epidemias y plagas, los organismos responsables de proporcionar la información al Atlas Nacional de Riesgos son la Secretaría de Salud (SSa) y la Secretaría de Agricultura, Ganadería, Desarrollo Rural, Pesca y Alimentación (SAGARPA).</w:t>
      </w:r>
    </w:p>
    <w:p w:rsidR="006721DD" w:rsidRPr="000F6CFB" w:rsidRDefault="006721DD" w:rsidP="006721DD">
      <w:pPr>
        <w:widowControl w:val="0"/>
        <w:rPr>
          <w:b/>
        </w:rPr>
      </w:pPr>
    </w:p>
    <w:p w:rsidR="006721DD" w:rsidRPr="00170A35" w:rsidRDefault="006721DD" w:rsidP="00DD2B69">
      <w:pPr>
        <w:pStyle w:val="Ttulo2"/>
      </w:pPr>
      <w:bookmarkStart w:id="262" w:name="_Toc403738132"/>
      <w:r w:rsidRPr="00170A35">
        <w:t>Sitios y cuerpos de agua contaminados</w:t>
      </w:r>
      <w:bookmarkEnd w:id="262"/>
    </w:p>
    <w:p w:rsidR="006721DD" w:rsidRDefault="006721DD" w:rsidP="006721DD">
      <w:pPr>
        <w:rPr>
          <w:lang w:val="es-ES_tradnl"/>
        </w:rPr>
      </w:pPr>
      <w:r w:rsidRPr="000F6CFB">
        <w:rPr>
          <w:lang w:val="es-ES_tradnl"/>
        </w:rPr>
        <w:t xml:space="preserve">La contaminación, se define como un cambio indeseable en las características físicas, químicas o biológicas del ambiente natural, producido sobre todo por la actividad de la especie humana. La contaminación en un sentido práctico es el resultado de la ineficiencia de los procesos desarrollados por el hombre, ya que la extracción de materias primas, la fabricación de un producto, la energía necesaria para el proceso de fabricación, la distribución de productos, los envases y empaques para su comercialización y el producto mismo generan una considerable cantidad de desperdicios (aguas residuales, emisiones a la atmósfera, residuos sólidos), que la naturaleza no tiene la capacidad de degradarlos debido a las características químicas complejas de éstos, permaneciendo en el ambiente durante años. </w:t>
      </w:r>
    </w:p>
    <w:p w:rsidR="006721DD" w:rsidRPr="000F6CFB" w:rsidRDefault="006721DD" w:rsidP="006721DD">
      <w:r w:rsidRPr="000F6CFB">
        <w:t>Las principales fuentes de contaminación son las actividades agrícolas, pecuarias, industriales, mineras, petroleras, nucleares y de servicios, así como las fugas y derrames de sustancias químicas peligrosas y los asentamientos humanos.</w:t>
      </w:r>
    </w:p>
    <w:p w:rsidR="006721DD" w:rsidRPr="000F6CFB" w:rsidRDefault="006721DD" w:rsidP="006721DD">
      <w:pPr>
        <w:rPr>
          <w:lang w:val="es-ES_tradnl"/>
        </w:rPr>
      </w:pPr>
      <w:r w:rsidRPr="000F6CFB">
        <w:rPr>
          <w:lang w:val="es-ES_tradnl"/>
        </w:rPr>
        <w:t>Para este tema el CENAPRED ha desarrollado metodologías para contaminación de agua y suelo cuyos contenidos mínimos se enlistan como sigue.</w:t>
      </w:r>
    </w:p>
    <w:p w:rsidR="006721DD" w:rsidRDefault="006721DD" w:rsidP="00DD2B69">
      <w:pPr>
        <w:pStyle w:val="Ttulo3"/>
      </w:pPr>
      <w:bookmarkStart w:id="263" w:name="_Toc403738133"/>
      <w:r w:rsidRPr="00170A35">
        <w:t>Peligro</w:t>
      </w:r>
      <w:bookmarkEnd w:id="263"/>
      <w:r w:rsidRPr="000F6CFB">
        <w:t xml:space="preserve"> </w:t>
      </w:r>
    </w:p>
    <w:p w:rsidR="006721DD" w:rsidRDefault="006721DD" w:rsidP="006721DD">
      <w:pPr>
        <w:ind w:firstLine="0"/>
      </w:pPr>
      <w:r w:rsidRPr="000F6CFB">
        <w:t xml:space="preserve">Para evaluar un sitio </w:t>
      </w:r>
      <w:r>
        <w:t xml:space="preserve"> o cuerpo de agua </w:t>
      </w:r>
      <w:r w:rsidRPr="000F6CFB">
        <w:t>contaminado es necesario colectar, clasificar y analizar los datos sobre el sitio; para esto se requiere planear las actividades que satisfagan los objetivos del estudio. Las actividades de evaluación comprenden: recolectar datos, diseñar el programa de muestreo, colectar y analizar muestras, evaluar los resultados y elaborar el reporte</w:t>
      </w:r>
      <w:r>
        <w:t xml:space="preserve">. </w:t>
      </w:r>
    </w:p>
    <w:p w:rsidR="006721DD" w:rsidRDefault="006721DD" w:rsidP="006721DD">
      <w:pPr>
        <w:ind w:firstLine="0"/>
      </w:pPr>
      <w:r>
        <w:t xml:space="preserve">Se deberán identificar los sitios y cuerpo de agua contaminados de acuerdo a los estudios que se especifican en el anexo </w:t>
      </w:r>
      <w:r w:rsidR="003D7B8A" w:rsidRPr="00464B64">
        <w:t>23.</w:t>
      </w:r>
    </w:p>
    <w:p w:rsidR="006721DD" w:rsidRDefault="006721DD" w:rsidP="006721DD">
      <w:pPr>
        <w:ind w:firstLine="0"/>
      </w:pPr>
      <w:r>
        <w:t>Una vez identificados los sitios o cuerpos de agua contaminados para determinar el peligro se debe comparar l</w:t>
      </w:r>
      <w:r w:rsidRPr="000F6CFB">
        <w:t>as concentraciones de los contaminantes detectados a través del muestre</w:t>
      </w:r>
      <w:r>
        <w:t xml:space="preserve">o y análisis en laboratorio, así como </w:t>
      </w:r>
      <w:r w:rsidRPr="000F6CFB">
        <w:t xml:space="preserve">los límites máximos permisibles determinados en las normas respecto a contaminación del suelo y agua, para conocer si se rebasan estos límites </w:t>
      </w:r>
      <w:r>
        <w:t>y en caso de ser rebasados se determina que</w:t>
      </w:r>
      <w:r w:rsidRPr="000F6CFB">
        <w:t xml:space="preserve"> el sitio está contaminado.</w:t>
      </w:r>
    </w:p>
    <w:p w:rsidR="006721DD" w:rsidRDefault="006721DD" w:rsidP="006721DD">
      <w:pPr>
        <w:tabs>
          <w:tab w:val="left" w:pos="0"/>
        </w:tabs>
        <w:ind w:firstLine="0"/>
      </w:pPr>
      <w:r>
        <w:t xml:space="preserve">Se debe estudiar </w:t>
      </w:r>
      <w:r w:rsidRPr="000F6CFB">
        <w:t>la capacidad de los contaminantes pres</w:t>
      </w:r>
      <w:r>
        <w:t xml:space="preserve">entes en el sitio para migrar o </w:t>
      </w:r>
      <w:r w:rsidRPr="000F6CFB">
        <w:t>moverse a través de los diferentes medios, esto es suelo, ag</w:t>
      </w:r>
      <w:r>
        <w:t>ua superficial, sedimento, agua</w:t>
      </w:r>
    </w:p>
    <w:p w:rsidR="006721DD" w:rsidRDefault="006721DD" w:rsidP="006721DD">
      <w:pPr>
        <w:tabs>
          <w:tab w:val="left" w:pos="0"/>
        </w:tabs>
        <w:ind w:firstLine="0"/>
      </w:pPr>
      <w:r>
        <w:t>s</w:t>
      </w:r>
      <w:r w:rsidRPr="000F6CFB">
        <w:t>ubterránea, aire y biota, para determinar si pueden llegar a la población ocasionándole uno o más efectos tóxicos indeseables. Existen diferentes vías de exposición por las cuales los receptores están potencialmente expuestos, las cuales son ingestión, inhalación y contacto dérmico.</w:t>
      </w:r>
      <w:r w:rsidRPr="006E4EBB">
        <w:t xml:space="preserve"> </w:t>
      </w:r>
    </w:p>
    <w:p w:rsidR="006721DD" w:rsidRPr="000F6CFB" w:rsidRDefault="006721DD" w:rsidP="006721DD">
      <w:pPr>
        <w:tabs>
          <w:tab w:val="left" w:pos="0"/>
        </w:tabs>
        <w:ind w:firstLine="0"/>
      </w:pPr>
      <w:r>
        <w:t>Se debe m</w:t>
      </w:r>
      <w:r w:rsidRPr="000F6CFB">
        <w:t>odelar el transporte y destino ambiental de los contaminantes encontrados en el agua, suelo y sedimentos, mediante el uso de software y modelos matemáticos georreferenciando los puntos de muestreo, para obtener las curvas de iso-concentración de los contaminantes que representen un riesgo a la salud.</w:t>
      </w:r>
    </w:p>
    <w:p w:rsidR="006721DD" w:rsidRPr="000F6CFB" w:rsidRDefault="006721DD" w:rsidP="006721DD">
      <w:pPr>
        <w:tabs>
          <w:tab w:val="left" w:pos="0"/>
        </w:tabs>
      </w:pPr>
      <w:r>
        <w:t xml:space="preserve">Los mapas </w:t>
      </w:r>
      <w:r w:rsidRPr="000F6CFB">
        <w:t>de peligro a la sa</w:t>
      </w:r>
      <w:r>
        <w:t>lud debido a sitios o cuerpos de agua contaminados</w:t>
      </w:r>
      <w:r w:rsidRPr="000F6CFB">
        <w:t xml:space="preserve"> </w:t>
      </w:r>
      <w:r>
        <w:t xml:space="preserve">deberán contener </w:t>
      </w:r>
      <w:r w:rsidRPr="000F6CFB">
        <w:t xml:space="preserve"> las curvas de iso-concentración por cada uno de los conta</w:t>
      </w:r>
      <w:r>
        <w:t>minantes.</w:t>
      </w:r>
    </w:p>
    <w:p w:rsidR="006721DD" w:rsidRPr="000F6CFB" w:rsidRDefault="006721DD" w:rsidP="006721DD">
      <w:pPr>
        <w:tabs>
          <w:tab w:val="left" w:pos="1134"/>
        </w:tabs>
        <w:ind w:firstLine="0"/>
      </w:pPr>
      <w:r>
        <w:t>Otros mapas a generar son:</w:t>
      </w:r>
    </w:p>
    <w:p w:rsidR="006721DD" w:rsidRPr="000F6CFB" w:rsidRDefault="006721DD" w:rsidP="00EF42C9">
      <w:pPr>
        <w:numPr>
          <w:ilvl w:val="0"/>
          <w:numId w:val="6"/>
        </w:numPr>
        <w:autoSpaceDE w:val="0"/>
        <w:autoSpaceDN w:val="0"/>
        <w:adjustRightInd w:val="0"/>
        <w:rPr>
          <w:rFonts w:eastAsia="SimSun"/>
          <w:lang w:eastAsia="es-MX"/>
        </w:rPr>
      </w:pPr>
      <w:r>
        <w:rPr>
          <w:rFonts w:eastAsia="SimSun"/>
          <w:lang w:eastAsia="es-MX"/>
        </w:rPr>
        <w:t>M</w:t>
      </w:r>
      <w:r w:rsidRPr="000F6CFB">
        <w:rPr>
          <w:rFonts w:eastAsia="SimSun"/>
          <w:lang w:eastAsia="es-MX"/>
        </w:rPr>
        <w:t>apa con la ubicación de las fuentes de contaminación del agua.</w:t>
      </w:r>
    </w:p>
    <w:p w:rsidR="006721DD" w:rsidRPr="000F6CFB" w:rsidRDefault="006721DD" w:rsidP="00EF42C9">
      <w:pPr>
        <w:numPr>
          <w:ilvl w:val="0"/>
          <w:numId w:val="6"/>
        </w:numPr>
        <w:autoSpaceDE w:val="0"/>
        <w:autoSpaceDN w:val="0"/>
        <w:adjustRightInd w:val="0"/>
        <w:rPr>
          <w:rFonts w:eastAsia="SimSun"/>
          <w:lang w:eastAsia="es-MX"/>
        </w:rPr>
      </w:pPr>
      <w:r w:rsidRPr="000F6CFB">
        <w:rPr>
          <w:rFonts w:eastAsia="SimSun"/>
          <w:lang w:eastAsia="es-MX"/>
        </w:rPr>
        <w:t>Mapa con la ubicación de las fuentes de contaminación del suelo.</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las iso-concentraciones de demanda bioquímica de oxígeno en cuerpos de agua.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las iso-concentraciones de oxígeno disuelto en cuerpos de agua.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las iso-concentraciones de demanda química de oxígeno en cuerpos de agua.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agua en lagos,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agua en lagos, el cual especifique la tipo de contaminante y su concentración.</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agua por derrame de sustancia peligrosa,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agua por derrame de sustancia peligrosa, el cual especifique la tipo de contaminante y su concentración.</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del modelo de transporte de contaminantes en ríos, el cual especifique concentración del contaminante, pluma y tiempo de transporte del contaminante en el medio.</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para jales mineros,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para jales mineros, el cual especifique la cantidad de contaminante y su concentración.</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para basureros a cielo abierto clandestino,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para basureros a cielo abierto regulares,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pasivos ambientales, el cual especifique la cantidad de sustancia peligrosa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por derrame de sustancia peligrosa, el cual especifique la cantidad de contaminante y el área afectada</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 contaminación de suelo por derrame de sustancia peligrosa, el cual especifique la cantidad de contaminante y su concentración</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 del modelo de transporte de contaminantes en suelos porosos saturados, el cual especifique concentración del contaminante, pluma y tiempo de transporte del contaminante en el medio.</w:t>
      </w:r>
    </w:p>
    <w:p w:rsidR="006721DD" w:rsidRPr="000F6CFB" w:rsidRDefault="006721DD" w:rsidP="00EF42C9">
      <w:pPr>
        <w:numPr>
          <w:ilvl w:val="0"/>
          <w:numId w:val="7"/>
        </w:numPr>
        <w:autoSpaceDE w:val="0"/>
        <w:autoSpaceDN w:val="0"/>
        <w:adjustRightInd w:val="0"/>
        <w:rPr>
          <w:rFonts w:eastAsia="SimSun"/>
          <w:lang w:eastAsia="es-MX"/>
        </w:rPr>
      </w:pPr>
      <w:r w:rsidRPr="000F6CFB">
        <w:rPr>
          <w:rFonts w:eastAsia="SimSun"/>
          <w:lang w:eastAsia="es-MX"/>
        </w:rPr>
        <w:t>Mapas de afectación de la población, en los cuales se señalen las zonas en donde el potencial de daño es mayor.</w:t>
      </w:r>
    </w:p>
    <w:p w:rsidR="006721DD" w:rsidRDefault="006721DD" w:rsidP="006721DD">
      <w:pPr>
        <w:ind w:firstLine="0"/>
        <w:rPr>
          <w:highlight w:val="yellow"/>
        </w:rPr>
      </w:pPr>
    </w:p>
    <w:p w:rsidR="000260F1" w:rsidRDefault="006721DD" w:rsidP="000260F1">
      <w:pPr>
        <w:pStyle w:val="Ttulo1"/>
        <w:jc w:val="center"/>
      </w:pPr>
      <w:bookmarkStart w:id="264" w:name="_Toc398187847"/>
      <w:bookmarkStart w:id="265" w:name="_Toc402786814"/>
      <w:bookmarkStart w:id="266" w:name="_Toc403738134"/>
      <w:r w:rsidRPr="00DD2B69">
        <w:t>Fenómenos sociorganizat</w:t>
      </w:r>
      <w:bookmarkEnd w:id="264"/>
      <w:r w:rsidRPr="00DD2B69">
        <w:t>ivos</w:t>
      </w:r>
      <w:bookmarkEnd w:id="265"/>
      <w:bookmarkEnd w:id="266"/>
    </w:p>
    <w:p w:rsidR="000260F1" w:rsidRPr="000260F1" w:rsidRDefault="000260F1" w:rsidP="000260F1">
      <w:pPr>
        <w:rPr>
          <w:lang w:val="es-ES_tradnl"/>
        </w:rPr>
      </w:pPr>
    </w:p>
    <w:p w:rsidR="000260F1" w:rsidRPr="00B027E6" w:rsidRDefault="000260F1" w:rsidP="000260F1">
      <w:pPr>
        <w:pStyle w:val="Ttulo2"/>
        <w:jc w:val="center"/>
      </w:pPr>
      <w:bookmarkStart w:id="267" w:name="_Toc403738135"/>
      <w:r w:rsidRPr="00B027E6">
        <w:t>Sistemas expuestos</w:t>
      </w:r>
      <w:bookmarkEnd w:id="267"/>
    </w:p>
    <w:p w:rsidR="000260F1" w:rsidRDefault="000260F1" w:rsidP="000260F1">
      <w:pPr>
        <w:widowControl w:val="0"/>
      </w:pPr>
      <w:r>
        <w:rPr>
          <w:lang w:val="es-ES_tradnl"/>
        </w:rPr>
        <w:t xml:space="preserve">Se consideran para los fenómenos sociorganizativos como sistemas expuestos los sitios en los que se llevan a cabo festividades religiosas, deportivas o culturales, y especifica la capacidad máxima de personas e incidentes ocurridos en estos, clasificado por el número de incidentes que han ocurrido en ellos. </w:t>
      </w:r>
      <w:r>
        <w:t>Se deberá elaborar un mapa por cada sistema expuesto que se analice, debiendo incluir información sobre: la traza urbana e infraestructura básica (hospitales, clínicas y centros de salud, estaciones de bomberos, instalaciones de policía, emergencia y protección civil, escuelas, estancias infantiles, instalaciones de comunicación, carreteras, líneas eléctricas, subestaciones, redes de conducción de agua potable, red de drenaje, acueductos, gas natural, gasoductos, cultivos, presas y distritos de riego), y todo aquel lugar donde pueda existir concentraciones de población tanto públicos como privados.  Para ello, se deberá usar información del catastro e instituciones locales, así como la generada por INEGI, SCT, CFE, PEMEX, SAGARPA, SEMARNAT y CONAGUA.</w:t>
      </w:r>
    </w:p>
    <w:p w:rsidR="000260F1" w:rsidRDefault="000260F1" w:rsidP="000260F1">
      <w:pPr>
        <w:widowControl w:val="0"/>
      </w:pPr>
      <w:r>
        <w:t>La información de las base de datos de los sistemas expuestos y los mapas se deberán entregar en formatos electrónicos compatibles con el ANR.</w:t>
      </w:r>
    </w:p>
    <w:p w:rsidR="000260F1" w:rsidRDefault="000260F1" w:rsidP="000260F1">
      <w:pPr>
        <w:widowControl w:val="0"/>
      </w:pPr>
    </w:p>
    <w:p w:rsidR="006721DD" w:rsidRDefault="006721DD" w:rsidP="000260F1">
      <w:pPr>
        <w:pStyle w:val="Ttulo2"/>
        <w:jc w:val="center"/>
      </w:pPr>
      <w:bookmarkStart w:id="268" w:name="_Toc403738136"/>
      <w:r w:rsidRPr="00170A35">
        <w:t>Concentraciones masivas de población</w:t>
      </w:r>
      <w:bookmarkEnd w:id="268"/>
    </w:p>
    <w:p w:rsidR="000260F1" w:rsidRPr="000260F1" w:rsidRDefault="000260F1" w:rsidP="000260F1">
      <w:pPr>
        <w:rPr>
          <w:lang w:val="es-ES_tradnl"/>
        </w:rPr>
      </w:pPr>
    </w:p>
    <w:p w:rsidR="006721DD" w:rsidRPr="000260F1" w:rsidRDefault="006721DD" w:rsidP="000260F1">
      <w:pPr>
        <w:pStyle w:val="Ttulo3"/>
      </w:pPr>
      <w:bookmarkStart w:id="269" w:name="_Toc403738137"/>
      <w:r w:rsidRPr="00B027E6">
        <w:t>Peligro</w:t>
      </w:r>
      <w:bookmarkEnd w:id="269"/>
      <w:r w:rsidRPr="00B027E6">
        <w:t xml:space="preserve">  </w:t>
      </w:r>
    </w:p>
    <w:p w:rsidR="006721DD" w:rsidRDefault="006721DD" w:rsidP="006721DD">
      <w:pPr>
        <w:rPr>
          <w:lang w:val="es-ES_tradnl"/>
        </w:rPr>
      </w:pPr>
      <w:r>
        <w:rPr>
          <w:lang w:val="es-ES_tradnl"/>
        </w:rPr>
        <w:t>Las concentraciones masivas de población se pueden presentar en distintas situaciones, que pueden desencadenar o no una emergencia, derivado de falta de adecuación y acondicionamiento por tipo de evento, sobrecupo en lugares cerrados o ausencia del programa interno de protección civil, entre otras situaciones.</w:t>
      </w:r>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concentraciones masivas se obtendrá de la siguiente manera:</w:t>
      </w:r>
    </w:p>
    <w:p w:rsidR="006721DD" w:rsidRDefault="006721DD" w:rsidP="006721DD">
      <w:pPr>
        <w:rPr>
          <w:lang w:val="es-ES_tradnl"/>
        </w:rPr>
      </w:pPr>
      <w:r>
        <w:rPr>
          <w:lang w:val="es-ES_tradnl"/>
        </w:rPr>
        <w:t>1. Identificar y recolectar información para la construcción de las estadísticas e  indicadores con el fin de elaborar un catálogo de eventos: en el que se incluyan las fechas y los lugares en los que se realizan festejos, que conlleven a grandes concentraciones de población por localidad, que pueden ser:</w:t>
      </w:r>
    </w:p>
    <w:p w:rsidR="006721DD" w:rsidRDefault="006721DD" w:rsidP="006721DD">
      <w:pPr>
        <w:rPr>
          <w:lang w:val="es-ES_tradnl"/>
        </w:rPr>
      </w:pPr>
      <w:r>
        <w:rPr>
          <w:lang w:val="es-ES_tradnl"/>
        </w:rPr>
        <w:sym w:font="Adobe Caslon Pro" w:char="F0A7"/>
      </w:r>
      <w:r>
        <w:rPr>
          <w:lang w:val="es-ES_tradnl"/>
        </w:rPr>
        <w:tab/>
        <w:t>Religiosas</w:t>
      </w:r>
    </w:p>
    <w:p w:rsidR="006721DD" w:rsidRDefault="006721DD" w:rsidP="006721DD">
      <w:pPr>
        <w:rPr>
          <w:lang w:val="es-ES_tradnl"/>
        </w:rPr>
      </w:pPr>
      <w:r>
        <w:rPr>
          <w:lang w:val="es-ES_tradnl"/>
        </w:rPr>
        <w:sym w:font="Adobe Caslon Pro" w:char="F0A7"/>
      </w:r>
      <w:r>
        <w:rPr>
          <w:lang w:val="es-ES_tradnl"/>
        </w:rPr>
        <w:tab/>
        <w:t>Deportivas</w:t>
      </w:r>
    </w:p>
    <w:p w:rsidR="006721DD" w:rsidRDefault="006721DD" w:rsidP="006721DD">
      <w:pPr>
        <w:rPr>
          <w:lang w:val="es-ES_tradnl"/>
        </w:rPr>
      </w:pPr>
      <w:r>
        <w:rPr>
          <w:lang w:val="es-ES_tradnl"/>
        </w:rPr>
        <w:sym w:font="Adobe Caslon Pro" w:char="F0A7"/>
      </w:r>
      <w:r>
        <w:rPr>
          <w:lang w:val="es-ES_tradnl"/>
        </w:rPr>
        <w:tab/>
        <w:t>Culturales</w:t>
      </w:r>
    </w:p>
    <w:p w:rsidR="006721DD" w:rsidRDefault="006721DD" w:rsidP="006721DD">
      <w:pPr>
        <w:rPr>
          <w:lang w:val="es-ES_tradnl"/>
        </w:rPr>
      </w:pPr>
      <w:r>
        <w:rPr>
          <w:lang w:val="es-ES_tradnl"/>
        </w:rPr>
        <w:sym w:font="Adobe Caslon Pro" w:char="F0A7"/>
      </w:r>
      <w:r>
        <w:rPr>
          <w:lang w:val="es-ES_tradnl"/>
        </w:rPr>
        <w:tab/>
        <w:t>Tradicionales</w:t>
      </w:r>
    </w:p>
    <w:p w:rsidR="006721DD" w:rsidRDefault="006721DD" w:rsidP="006721DD">
      <w:pPr>
        <w:rPr>
          <w:lang w:val="es-ES_tradnl"/>
        </w:rPr>
      </w:pPr>
      <w:r>
        <w:rPr>
          <w:lang w:val="es-ES_tradnl"/>
        </w:rPr>
        <w:sym w:font="Adobe Caslon Pro" w:char="F0A7"/>
      </w:r>
      <w:r>
        <w:rPr>
          <w:lang w:val="es-ES_tradnl"/>
        </w:rPr>
        <w:tab/>
        <w:t>Oficiales</w:t>
      </w:r>
    </w:p>
    <w:p w:rsidR="006721DD" w:rsidRDefault="006721DD" w:rsidP="006721DD">
      <w:pPr>
        <w:rPr>
          <w:lang w:val="es-ES_tradnl"/>
        </w:rPr>
      </w:pPr>
      <w:r>
        <w:rPr>
          <w:lang w:val="es-ES_tradnl"/>
        </w:rPr>
        <w:sym w:font="Adobe Caslon Pro" w:char="F0A7"/>
      </w:r>
      <w:r>
        <w:rPr>
          <w:lang w:val="es-ES_tradnl"/>
        </w:rPr>
        <w:tab/>
        <w:t>Turísticas</w:t>
      </w:r>
    </w:p>
    <w:p w:rsidR="006721DD" w:rsidRDefault="006721DD" w:rsidP="006721DD">
      <w:pPr>
        <w:rPr>
          <w:lang w:val="es-ES_tradnl"/>
        </w:rPr>
      </w:pPr>
      <w:r>
        <w:rPr>
          <w:lang w:val="es-ES_tradnl"/>
        </w:rPr>
        <w:sym w:font="Adobe Caslon Pro" w:char="F0A7"/>
      </w:r>
      <w:r>
        <w:rPr>
          <w:lang w:val="es-ES_tradnl"/>
        </w:rPr>
        <w:tab/>
        <w:t>Entretenimiento</w:t>
      </w:r>
    </w:p>
    <w:p w:rsidR="006721DD" w:rsidRDefault="006721DD" w:rsidP="006721DD">
      <w:pPr>
        <w:rPr>
          <w:lang w:val="es-ES_tradnl"/>
        </w:rPr>
      </w:pPr>
      <w:r>
        <w:rPr>
          <w:lang w:val="es-ES_tradnl"/>
        </w:rPr>
        <w:sym w:font="Adobe Caslon Pro" w:char="F0A7"/>
      </w:r>
      <w:r>
        <w:rPr>
          <w:lang w:val="es-ES_tradnl"/>
        </w:rPr>
        <w:tab/>
        <w:t>De otra naturaleza a los mencionados</w:t>
      </w:r>
    </w:p>
    <w:p w:rsidR="006721DD" w:rsidRDefault="006721DD" w:rsidP="006721DD">
      <w:pPr>
        <w:rPr>
          <w:lang w:val="es-ES_tradnl"/>
        </w:rPr>
      </w:pPr>
      <w:r>
        <w:rPr>
          <w:lang w:val="es-ES_tradnl"/>
        </w:rPr>
        <w:t>2. Capturar las cifras y estadísticas en hoja de cálculo y/o base de datos, que faciliten su incorporación en un sistema de información geográfico.</w:t>
      </w:r>
    </w:p>
    <w:p w:rsidR="006721DD" w:rsidRDefault="006721DD" w:rsidP="006721DD">
      <w:pPr>
        <w:rPr>
          <w:lang w:val="es-ES_tradnl"/>
        </w:rPr>
      </w:pPr>
      <w:r>
        <w:rPr>
          <w:lang w:val="es-ES_tradnl"/>
        </w:rPr>
        <w:t xml:space="preserve">3. Calcular frecuencias y tasas de ocurrencia y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número de emergencias por evento, por cada mil personas en cada municipio y/o localidad, dependiendo de la disponibilidad de información. </w:t>
      </w:r>
    </w:p>
    <w:p w:rsidR="006721DD" w:rsidRDefault="006721DD" w:rsidP="006721DD">
      <w:pPr>
        <w:rPr>
          <w:lang w:val="es-ES_tradnl"/>
        </w:rPr>
      </w:pPr>
      <w:r>
        <w:rPr>
          <w:lang w:val="es-ES_tradnl"/>
        </w:rPr>
        <w:t>El mapa de concentraciones masivas de población, debe permitir visualizar los sitios en los que se agrupa la población, así como su recurrencia y tipo de afectación.</w:t>
      </w:r>
    </w:p>
    <w:p w:rsidR="006721DD" w:rsidRDefault="006721DD" w:rsidP="006721DD">
      <w:pPr>
        <w:rPr>
          <w:lang w:val="es-ES_tradnl"/>
        </w:rPr>
      </w:pPr>
    </w:p>
    <w:p w:rsidR="006721DD" w:rsidRDefault="006721DD" w:rsidP="008A5FDA">
      <w:pPr>
        <w:pStyle w:val="Ttulo2"/>
        <w:jc w:val="center"/>
      </w:pPr>
      <w:bookmarkStart w:id="270" w:name="_Toc402786815"/>
      <w:bookmarkStart w:id="271" w:name="_Toc403738138"/>
      <w:r w:rsidRPr="00AD4AB6">
        <w:t>accidentes de transport</w:t>
      </w:r>
      <w:r>
        <w:t>e</w:t>
      </w:r>
      <w:bookmarkEnd w:id="270"/>
      <w:bookmarkEnd w:id="271"/>
    </w:p>
    <w:p w:rsidR="006721DD" w:rsidRPr="003B76C3" w:rsidRDefault="006721DD" w:rsidP="00E44FFB">
      <w:pPr>
        <w:pStyle w:val="Ttulo3"/>
      </w:pPr>
      <w:bookmarkStart w:id="272" w:name="_Toc403738139"/>
      <w:r>
        <w:t>Peli</w:t>
      </w:r>
      <w:r w:rsidRPr="003B76C3">
        <w:t>g</w:t>
      </w:r>
      <w:r>
        <w:t>r</w:t>
      </w:r>
      <w:r w:rsidRPr="003B76C3">
        <w:t>o</w:t>
      </w:r>
      <w:bookmarkEnd w:id="272"/>
    </w:p>
    <w:p w:rsidR="006721DD" w:rsidRDefault="006721DD" w:rsidP="006721DD">
      <w:pPr>
        <w:rPr>
          <w:lang w:val="es-ES_tradnl"/>
        </w:rPr>
      </w:pPr>
      <w:r>
        <w:rPr>
          <w:lang w:val="es-ES_tradnl"/>
        </w:rPr>
        <w:t xml:space="preserve">Los accidentes de transporte pueden ser aéreos, fluviales y carreteros,  y pueden ocasionar un número considerable de lesionados y muertes. </w:t>
      </w:r>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accidentes carreteros se obtendrá de la siguiente manera:</w:t>
      </w:r>
    </w:p>
    <w:p w:rsidR="006721DD" w:rsidRDefault="006721DD" w:rsidP="006721DD">
      <w:pPr>
        <w:rPr>
          <w:lang w:val="es-ES_tradnl"/>
        </w:rPr>
      </w:pPr>
      <w:r>
        <w:rPr>
          <w:lang w:val="es-ES_tradnl"/>
        </w:rPr>
        <w:t xml:space="preserve">1. Identificar el número de accidentes ocurridos por año, así como el número de decesos y lesionados que ocasionan. </w:t>
      </w:r>
    </w:p>
    <w:p w:rsidR="006721DD" w:rsidRDefault="006721DD" w:rsidP="006721DD">
      <w:pPr>
        <w:rPr>
          <w:lang w:val="es-ES_tradnl"/>
        </w:rPr>
      </w:pPr>
      <w:r>
        <w:rPr>
          <w:lang w:val="es-ES_tradnl"/>
        </w:rPr>
        <w:t>2. Identificar los tramos carreteros o lugares más accidentados clasificados por el número de accidentes.</w:t>
      </w:r>
    </w:p>
    <w:p w:rsidR="006721DD" w:rsidRDefault="006721DD" w:rsidP="006721DD">
      <w:pPr>
        <w:rPr>
          <w:lang w:val="es-ES_tradnl"/>
        </w:rPr>
      </w:pPr>
      <w:r>
        <w:rPr>
          <w:lang w:val="es-ES_tradnl"/>
        </w:rPr>
        <w:t>3. Capturar las cifras y estadísticas en hoja de cálculo y/o base de datos, que faciliten su incorporación en un sistema de información geográfico.</w:t>
      </w:r>
    </w:p>
    <w:p w:rsidR="006721DD" w:rsidRDefault="006721DD" w:rsidP="006721DD">
      <w:pPr>
        <w:rPr>
          <w:lang w:val="es-ES_tradnl"/>
        </w:rPr>
      </w:pPr>
      <w:r>
        <w:rPr>
          <w:lang w:val="es-ES_tradnl"/>
        </w:rPr>
        <w:t xml:space="preserve">4. Calcular frecuencias y tasas de ocurrencia, así como la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número de accidentes anuales, por cada mil personas en cada municipio y/o localidad, dependiendo de la disponibilidad de información. </w:t>
      </w:r>
    </w:p>
    <w:p w:rsidR="006721DD" w:rsidRDefault="006721DD" w:rsidP="006721DD">
      <w:pPr>
        <w:rPr>
          <w:lang w:val="es-ES_tradnl"/>
        </w:rPr>
      </w:pPr>
      <w:r>
        <w:rPr>
          <w:lang w:val="es-ES_tradnl"/>
        </w:rPr>
        <w:t>Si la información lo permite se pueden agregar los mapas por:</w:t>
      </w:r>
    </w:p>
    <w:p w:rsidR="006721DD" w:rsidRDefault="006721DD" w:rsidP="006721DD">
      <w:pPr>
        <w:rPr>
          <w:lang w:val="es-ES_tradnl"/>
        </w:rPr>
      </w:pPr>
      <w:r>
        <w:rPr>
          <w:lang w:val="es-ES_tradnl"/>
        </w:rPr>
        <w:t>5. Tipo de transporte con mayor incidencia de accidentes</w:t>
      </w:r>
    </w:p>
    <w:p w:rsidR="006721DD" w:rsidRDefault="006721DD" w:rsidP="006721DD">
      <w:pPr>
        <w:rPr>
          <w:lang w:val="es-ES_tradnl"/>
        </w:rPr>
      </w:pPr>
      <w:r>
        <w:rPr>
          <w:lang w:val="es-ES_tradnl"/>
        </w:rPr>
        <w:t>6. Fechas de mayor número de accidentes (por ejemplo temporada vacacional, temporada de lluvias)</w:t>
      </w:r>
    </w:p>
    <w:p w:rsidR="006721DD" w:rsidRDefault="006721DD" w:rsidP="006721DD">
      <w:pPr>
        <w:rPr>
          <w:lang w:val="es-ES_tradnl"/>
        </w:rPr>
      </w:pPr>
      <w:r>
        <w:rPr>
          <w:lang w:val="es-ES_tradnl"/>
        </w:rPr>
        <w:t>7. Motivo asociado del accidente carretero (cansancio, alcoholismo, alta velocidad, etc.)</w:t>
      </w:r>
    </w:p>
    <w:p w:rsidR="006721DD" w:rsidRPr="00640E12" w:rsidRDefault="006721DD" w:rsidP="006721DD">
      <w:pPr>
        <w:widowControl w:val="0"/>
      </w:pPr>
      <w:r w:rsidRPr="00640E12">
        <w:t>El mapa de accidentes de transporte, debe permitir visualizar los sitios en los que ocurren los accidentes, así como su recurrencia y tipo de afectación.</w:t>
      </w:r>
    </w:p>
    <w:p w:rsidR="006721DD" w:rsidRDefault="006721DD" w:rsidP="006721DD">
      <w:pPr>
        <w:rPr>
          <w:lang w:val="es-ES_tradnl"/>
        </w:rPr>
      </w:pPr>
    </w:p>
    <w:p w:rsidR="006721DD" w:rsidRPr="003B76C3" w:rsidRDefault="006721DD" w:rsidP="000260F1">
      <w:pPr>
        <w:pStyle w:val="Ttulo2"/>
        <w:jc w:val="center"/>
      </w:pPr>
      <w:bookmarkStart w:id="273" w:name="_Toc403738140"/>
      <w:r w:rsidRPr="003B76C3">
        <w:t>afectaciones en instalaciones estratégicas por errores humanos</w:t>
      </w:r>
      <w:bookmarkEnd w:id="273"/>
    </w:p>
    <w:p w:rsidR="006721DD" w:rsidRPr="003B76C3" w:rsidRDefault="006721DD" w:rsidP="00E44FFB">
      <w:pPr>
        <w:pStyle w:val="Ttulo3"/>
      </w:pPr>
      <w:bookmarkStart w:id="274" w:name="_Toc403738141"/>
      <w:r w:rsidRPr="003B76C3">
        <w:t>Peligro</w:t>
      </w:r>
      <w:bookmarkEnd w:id="274"/>
    </w:p>
    <w:p w:rsidR="006721DD" w:rsidRDefault="006721DD" w:rsidP="006721DD">
      <w:pPr>
        <w:rPr>
          <w:lang w:val="es-ES_tradnl"/>
        </w:rPr>
      </w:pPr>
      <w:r>
        <w:rPr>
          <w:lang w:val="es-ES_tradnl"/>
        </w:rPr>
        <w:t xml:space="preserve">La interrupción o afectación de servicios básicos o instalaciones estratégicas producto de errores humanos pueden afectar a un gran número de personas, y se puede presentar principalmente por falta de mantenimiento, desabasto de combustibles, accidentes, etc. </w:t>
      </w:r>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interrupción de servicios se obtendrá de la siguiente manera:</w:t>
      </w:r>
    </w:p>
    <w:p w:rsidR="006721DD" w:rsidRDefault="006721DD" w:rsidP="006721DD">
      <w:pPr>
        <w:rPr>
          <w:lang w:val="es-ES_tradnl"/>
        </w:rPr>
      </w:pPr>
      <w:r>
        <w:rPr>
          <w:lang w:val="es-ES_tradnl"/>
        </w:rPr>
        <w:t>1. Es necesario identificar las instalaciones estratégicas y de servicios básicos.  Posteriormente, cuantificar el número de veces que se ha presentado interrupción de servicios, producto del error humano.</w:t>
      </w:r>
    </w:p>
    <w:p w:rsidR="006721DD" w:rsidRDefault="006721DD" w:rsidP="006721DD">
      <w:pPr>
        <w:rPr>
          <w:lang w:val="es-ES_tradnl"/>
        </w:rPr>
      </w:pPr>
      <w:r>
        <w:rPr>
          <w:lang w:val="es-ES_tradnl"/>
        </w:rPr>
        <w:t>2. Capturar las cifras y estadísticas en hoja de cálculo y/o base de datos, que faciliten su incorporación en un sistema de información geográfico.</w:t>
      </w:r>
    </w:p>
    <w:p w:rsidR="006721DD" w:rsidRDefault="006721DD" w:rsidP="006721DD">
      <w:pPr>
        <w:rPr>
          <w:lang w:val="es-ES_tradnl"/>
        </w:rPr>
      </w:pPr>
      <w:r>
        <w:rPr>
          <w:lang w:val="es-ES_tradnl"/>
        </w:rPr>
        <w:t xml:space="preserve">3. Calcular frecuencias y tasas de ocurrencia, así como la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número de interrupciones anuales, por cada mil personas en cada municipio y/o localidad, dependiendo de la disponibilidad de información. </w:t>
      </w:r>
    </w:p>
    <w:p w:rsidR="006721DD" w:rsidRDefault="006721DD" w:rsidP="006721DD">
      <w:pPr>
        <w:rPr>
          <w:lang w:val="es-ES_tradnl"/>
        </w:rPr>
      </w:pPr>
      <w:r>
        <w:rPr>
          <w:lang w:val="es-ES_tradnl"/>
        </w:rPr>
        <w:t>El mapa de interrupción de servicios, debe permitir visualizar las instalaciones estratégicas y proveedoras de servicios, así como la recurrencia de su interrupción y tipo de afectación.</w:t>
      </w:r>
    </w:p>
    <w:p w:rsidR="006721DD" w:rsidRPr="003B76C3" w:rsidRDefault="006721DD" w:rsidP="008A5FDA">
      <w:pPr>
        <w:pStyle w:val="Ttulo2"/>
        <w:jc w:val="center"/>
      </w:pPr>
      <w:bookmarkStart w:id="275" w:name="_Toc403738142"/>
      <w:r w:rsidRPr="003B76C3">
        <w:t>Inconformidad Social</w:t>
      </w:r>
      <w:bookmarkEnd w:id="275"/>
    </w:p>
    <w:p w:rsidR="006721DD" w:rsidRPr="003B76C3" w:rsidRDefault="006721DD" w:rsidP="00E44FFB">
      <w:pPr>
        <w:pStyle w:val="Ttulo3"/>
      </w:pPr>
      <w:bookmarkStart w:id="276" w:name="_Toc403738143"/>
      <w:r>
        <w:t>Peli</w:t>
      </w:r>
      <w:ins w:id="277" w:author="Sánchez Alejandre Alfredo" w:date="2014-11-21T16:17:00Z">
        <w:r w:rsidR="00CE2E18">
          <w:t>gro</w:t>
        </w:r>
      </w:ins>
      <w:del w:id="278" w:author="Sánchez Alejandre Alfredo" w:date="2014-11-21T16:17:00Z">
        <w:r w:rsidDel="00CE2E18">
          <w:delText>rgo</w:delText>
        </w:r>
      </w:del>
      <w:bookmarkEnd w:id="276"/>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inconformidades sociales se obtendrá mediante los siguientes pasos:</w:t>
      </w:r>
    </w:p>
    <w:p w:rsidR="006721DD" w:rsidRDefault="006721DD" w:rsidP="006721DD">
      <w:pPr>
        <w:rPr>
          <w:lang w:val="es-ES_tradnl"/>
        </w:rPr>
      </w:pPr>
      <w:r>
        <w:rPr>
          <w:lang w:val="es-ES_tradnl"/>
        </w:rPr>
        <w:t>1. Identificación del fenómeno, recolección de la información y elaboración de una base de datos sobre los eventos ocurridos en un año dado incluyendo fecha, lugar o tramo carretero donde se ha presentado las manifestaciones de inconformidad social, así como sus causas y consecuencias (decesos, población e inmuebles afectados, daños o pérdidas económicas, etc.). La base de datos se le denominará catálogo de eventos, misma que debe encontrarse en un formato adecuado para posteriormente incluirse en un Sistema de Información Geográfica (SIG).</w:t>
      </w:r>
    </w:p>
    <w:p w:rsidR="006721DD" w:rsidRDefault="006721DD" w:rsidP="006721DD">
      <w:pPr>
        <w:rPr>
          <w:lang w:val="es-ES_tradnl"/>
        </w:rPr>
      </w:pPr>
      <w:r>
        <w:rPr>
          <w:lang w:val="es-ES_tradnl"/>
        </w:rPr>
        <w:t xml:space="preserve">2. Una vez elaborado el catálogo de eventos se procederá a identificar las frecuencias de las variables obtenidas. Por ejemplo, número de eventos anuales en cada municipio y/o localidad, lugares de mayor incidencia o daños y pérdidas, la cual dependerá de la disponibilidad de información. </w:t>
      </w:r>
    </w:p>
    <w:p w:rsidR="006721DD" w:rsidRDefault="006721DD" w:rsidP="006721DD">
      <w:pPr>
        <w:rPr>
          <w:lang w:val="es-ES_tradnl"/>
        </w:rPr>
      </w:pPr>
      <w:r>
        <w:rPr>
          <w:lang w:val="es-ES_tradnl"/>
        </w:rPr>
        <w:t>3.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aquel municipio que tenga el mayor número de concentraciones de población que derivaron en manifestaciones de inconformidad social que provocaron muertes o heridos, tendrá un color rojo, es decir, el peligro que se presenten sucesos de diversa índole por el fenómeno en cuestión será alto.</w:t>
      </w:r>
    </w:p>
    <w:p w:rsidR="006721DD" w:rsidRDefault="006721DD" w:rsidP="006721DD">
      <w:pPr>
        <w:rPr>
          <w:rFonts w:ascii="Cambria" w:hAnsi="Cambria"/>
          <w:b/>
          <w:caps/>
          <w:lang w:val="es-ES_tradnl"/>
        </w:rPr>
      </w:pPr>
      <w:r>
        <w:rPr>
          <w:lang w:val="es-ES_tradnl"/>
        </w:rPr>
        <w:t>El mapa de inconformidades sociales debe permitir visualizar los tramos carreteros, edificios administrativos u algún otro punto de reunión en donde ocurren manifestaciones derivadas por inconformidades sociales, así como su recurrencia y tipo de afectación.</w:t>
      </w:r>
    </w:p>
    <w:p w:rsidR="006721DD" w:rsidRDefault="006721DD" w:rsidP="008A5FDA">
      <w:pPr>
        <w:pStyle w:val="Ttulo2"/>
        <w:jc w:val="center"/>
      </w:pPr>
      <w:bookmarkStart w:id="279" w:name="_Toc403738144"/>
      <w:r>
        <w:t>TERRORISMO Y SABOTAJE</w:t>
      </w:r>
      <w:bookmarkEnd w:id="279"/>
    </w:p>
    <w:p w:rsidR="006721DD" w:rsidRPr="00F52659" w:rsidRDefault="006721DD" w:rsidP="00E44FFB">
      <w:pPr>
        <w:pStyle w:val="Ttulo3"/>
      </w:pPr>
      <w:bookmarkStart w:id="280" w:name="_Toc403738145"/>
      <w:r w:rsidRPr="00F52659">
        <w:t>Peligro</w:t>
      </w:r>
      <w:bookmarkEnd w:id="280"/>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terrorismo y sabotaje se obtendrá mediante los siguientes pasos:</w:t>
      </w:r>
    </w:p>
    <w:p w:rsidR="006721DD" w:rsidRDefault="006721DD" w:rsidP="006721DD">
      <w:pPr>
        <w:rPr>
          <w:lang w:val="es-ES_tradnl"/>
        </w:rPr>
      </w:pPr>
      <w:r>
        <w:rPr>
          <w:lang w:val="es-ES_tradnl"/>
        </w:rPr>
        <w:t>1.</w:t>
      </w:r>
      <w:r>
        <w:rPr>
          <w:lang w:val="es-ES_tradnl"/>
        </w:rPr>
        <w:tab/>
        <w:t xml:space="preserve"> Identificación del fenómeno, recolección de la información y elaboración de una base de datos sobre los eventos ocurridos en un año dado incluyendo fecha, lugar donde se ha presentado el acto de terrorismo o sabotaje, así como sus causas y consecuencias (decesos, población e inmuebles afectados, daños o pérdidas económicas, etc.).</w:t>
      </w:r>
    </w:p>
    <w:p w:rsidR="006721DD" w:rsidRDefault="006721DD" w:rsidP="006721DD">
      <w:pPr>
        <w:rPr>
          <w:lang w:val="es-ES_tradnl"/>
        </w:rPr>
      </w:pPr>
      <w:r>
        <w:rPr>
          <w:lang w:val="es-ES_tradnl"/>
        </w:rPr>
        <w:t>La base de datos elaborada se le denominará catálogo de eventos, misma que debe encontrarse en un formato adecuado para posteriormente incluirse en un Sistema de Información Geográfica (SIG).</w:t>
      </w:r>
    </w:p>
    <w:p w:rsidR="006721DD" w:rsidRDefault="006721DD" w:rsidP="006721DD">
      <w:pPr>
        <w:rPr>
          <w:lang w:val="es-ES_tradnl"/>
        </w:rPr>
      </w:pPr>
      <w:r>
        <w:rPr>
          <w:lang w:val="es-ES_tradnl"/>
        </w:rPr>
        <w:t>2.</w:t>
      </w:r>
      <w:r>
        <w:rPr>
          <w:lang w:val="es-ES_tradnl"/>
        </w:rPr>
        <w:tab/>
        <w:t xml:space="preserve">Una vez elaborado el catálogo de eventos se procederá a identificar las frecuencias de las variables obtenidas. Por ejemplo, número de eventos anuales por cada mil personas en cada municipio y/o localidad, lugares de mayor incidencia o daños y pérdidas, la cual dependerá de la disponibilidad de información. </w:t>
      </w:r>
    </w:p>
    <w:p w:rsidR="006721DD" w:rsidRDefault="006721DD" w:rsidP="006721DD">
      <w:pPr>
        <w:rPr>
          <w:lang w:val="es-ES_tradnl"/>
        </w:rPr>
      </w:pPr>
      <w:r>
        <w:rPr>
          <w:lang w:val="es-ES_tradnl"/>
        </w:rPr>
        <w:t>3.</w:t>
      </w:r>
      <w:r>
        <w:rPr>
          <w:lang w:val="es-ES_tradnl"/>
        </w:rPr>
        <w:tab/>
        <w:t>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aquel municipio que tenga el mayor número de actos terroristas o de sabotaje que provocaron muertes o heridos, tendrá un color rojo, es decir, el peligro que se presenten sucesos de diversa índole por el fenómeno en cuestión será alto.</w:t>
      </w:r>
    </w:p>
    <w:p w:rsidR="006721DD" w:rsidRDefault="006721DD" w:rsidP="006721DD">
      <w:pPr>
        <w:rPr>
          <w:lang w:val="es-ES_tradnl"/>
        </w:rPr>
      </w:pPr>
      <w:r>
        <w:rPr>
          <w:lang w:val="es-ES_tradnl"/>
        </w:rPr>
        <w:t>El mapa de terrorismo y sabotaje debe mostrar los sitios en los que se ha afectado a la población, servicios, inmuebles o bienes, así como su recurrencia y tipo de afectación.</w:t>
      </w:r>
    </w:p>
    <w:p w:rsidR="006721DD" w:rsidRDefault="006721DD" w:rsidP="006721DD">
      <w:pPr>
        <w:rPr>
          <w:lang w:val="es-ES_tradnl"/>
        </w:rPr>
      </w:pPr>
    </w:p>
    <w:p w:rsidR="006721DD" w:rsidRPr="00F52659" w:rsidRDefault="006721DD" w:rsidP="008A5FDA">
      <w:pPr>
        <w:pStyle w:val="Ttulo2"/>
        <w:jc w:val="center"/>
      </w:pPr>
      <w:bookmarkStart w:id="281" w:name="_Toc403738146"/>
      <w:r w:rsidRPr="00F52659">
        <w:t>Índices Delictivos</w:t>
      </w:r>
      <w:bookmarkEnd w:id="281"/>
    </w:p>
    <w:p w:rsidR="006721DD" w:rsidRDefault="006721DD" w:rsidP="006721DD">
      <w:pPr>
        <w:widowControl w:val="0"/>
        <w:rPr>
          <w:rFonts w:ascii="Cambria" w:hAnsi="Cambria"/>
          <w:b/>
          <w:lang w:val="es-ES_tradnl"/>
        </w:rPr>
      </w:pPr>
    </w:p>
    <w:p w:rsidR="006721DD" w:rsidRPr="00F52659" w:rsidRDefault="006721DD" w:rsidP="00E44FFB">
      <w:pPr>
        <w:pStyle w:val="Ttulo3"/>
      </w:pPr>
      <w:bookmarkStart w:id="282" w:name="_Toc403738147"/>
      <w:r w:rsidRPr="00F52659">
        <w:t>Peligro</w:t>
      </w:r>
      <w:bookmarkEnd w:id="282"/>
    </w:p>
    <w:p w:rsidR="006721DD" w:rsidRDefault="006721DD" w:rsidP="006721DD">
      <w:pPr>
        <w:rPr>
          <w:lang w:val="es-ES_tradnl"/>
        </w:rPr>
      </w:pPr>
      <w:r>
        <w:rPr>
          <w:lang w:val="es-ES_tradnl"/>
        </w:rPr>
        <w:t>Cuando se habla de comportamiento antisocial, se hace referencia al conjunto de conductas que infringen las normas o leyes establecidas que después derivan en delincuencia. La violencia afecta a la población, incrementa los costos de salud y asistencia social, reduce la productividad, disminuye el valor de la propiedad, desorganiza una serie de servicios esenciales y en general deteriora las estructuras de una sociedad.</w:t>
      </w:r>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índices delictivos se obtendrá mediante los siguientes pasos:</w:t>
      </w:r>
    </w:p>
    <w:p w:rsidR="006721DD" w:rsidRDefault="006721DD" w:rsidP="006721DD">
      <w:pPr>
        <w:rPr>
          <w:lang w:val="es-ES_tradnl"/>
        </w:rPr>
      </w:pPr>
      <w:r>
        <w:rPr>
          <w:lang w:val="es-ES_tradnl"/>
        </w:rPr>
        <w:t>1. Identificación del fenómeno, recolección de la información y elaboración de una base de datos sobre los eventos ocurridos en un año dado incluyendo fecha, lugar (colonia o área delictiva) donde se ha presentado robos, asaltos, entre otras acciones delictivas, así como sus consecuencias (decesos, población e inmuebles afectados, daños o pérdidas económicas, etc.).La base de datos elaborada se le denominará catálogo de eventos, misma que debe encontrarse en un formato adecuado para posteriormente incluirse en un Sistema de Información Geográfica (SIG).</w:t>
      </w:r>
    </w:p>
    <w:p w:rsidR="006721DD" w:rsidRDefault="006721DD" w:rsidP="006721DD">
      <w:pPr>
        <w:rPr>
          <w:lang w:val="es-ES_tradnl"/>
        </w:rPr>
      </w:pPr>
      <w:r>
        <w:rPr>
          <w:lang w:val="es-ES_tradnl"/>
        </w:rPr>
        <w:t xml:space="preserve">2. Una vez elaborado el catálogo de eventos se procederá a identificar las frecuencias de las variables obtenidas. Por ejemplo, número de eventos anuales en cada municipio y/o localidad, lugares de mayor incidencia o daños y pérdidas, la cual dependerá de la disponibilidad de información. </w:t>
      </w:r>
    </w:p>
    <w:p w:rsidR="006721DD" w:rsidRDefault="006721DD" w:rsidP="006721DD">
      <w:pPr>
        <w:rPr>
          <w:lang w:val="es-ES_tradnl"/>
        </w:rPr>
      </w:pPr>
      <w:r>
        <w:rPr>
          <w:lang w:val="es-ES_tradnl"/>
        </w:rPr>
        <w:t>3.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aquel municipio que tenga el mayor número de robos, asaltos, entre otras acciones delictivas que provocaron muertes o heridos, tendrá un color rojo, es decir, el peligro que se presenten sucesos de diversa índole por el fenómeno en cuestión será alto.</w:t>
      </w:r>
    </w:p>
    <w:p w:rsidR="006721DD" w:rsidRDefault="006721DD" w:rsidP="006721DD">
      <w:pPr>
        <w:rPr>
          <w:lang w:val="es-ES_tradnl"/>
        </w:rPr>
      </w:pPr>
      <w:r>
        <w:rPr>
          <w:lang w:val="es-ES_tradnl"/>
        </w:rPr>
        <w:t>El mapa de índices delictivos debe ubicar los sitios (colonia o área delictiva) en donde se han presentado robos, asaltos, entre otras acciones delictivas, así como su recurrencia e impacto.</w:t>
      </w:r>
    </w:p>
    <w:p w:rsidR="006721DD" w:rsidRDefault="006721DD" w:rsidP="008A5FDA">
      <w:pPr>
        <w:pStyle w:val="Ttulo2"/>
        <w:jc w:val="center"/>
      </w:pPr>
      <w:bookmarkStart w:id="283" w:name="_Toc403738148"/>
      <w:r w:rsidRPr="00F52659">
        <w:t>Interrupción de servicios o instalaciones estratégicas por acciones premeditadas</w:t>
      </w:r>
      <w:bookmarkEnd w:id="283"/>
    </w:p>
    <w:p w:rsidR="006721DD" w:rsidRDefault="006721DD" w:rsidP="00E44FFB">
      <w:pPr>
        <w:pStyle w:val="Ttulo3"/>
      </w:pPr>
      <w:bookmarkStart w:id="284" w:name="_Toc403738149"/>
      <w:r>
        <w:t>Peli</w:t>
      </w:r>
      <w:r w:rsidRPr="00F52659">
        <w:t>g</w:t>
      </w:r>
      <w:r>
        <w:t>r</w:t>
      </w:r>
      <w:r w:rsidRPr="00F52659">
        <w:t>o</w:t>
      </w:r>
      <w:bookmarkEnd w:id="284"/>
    </w:p>
    <w:p w:rsidR="006721DD" w:rsidRDefault="006721DD" w:rsidP="006721DD">
      <w:pPr>
        <w:rPr>
          <w:lang w:val="es-ES_tradnl"/>
        </w:rPr>
      </w:pPr>
      <w:r>
        <w:rPr>
          <w:lang w:val="es-ES_tradnl"/>
        </w:rPr>
        <w:t>La suspensión o disminución de este tipo de servicios puede ser consecuencia de fenómenos de origen natural o antrópico, tal es el caso de la falta de energía eléctrica a causa de los sismos, o la interrupción del servicio de agua por mantenimiento del sistema. Asimismo, la falla de agua potable, energía eléctrica o transporte, pueden ocasionar otros fenómenos sociorganizativos como concentraciones masivas de población producto de manifestaciones de inconformidad.</w:t>
      </w:r>
    </w:p>
    <w:p w:rsidR="006721DD" w:rsidRDefault="006721DD" w:rsidP="006721DD">
      <w:pPr>
        <w:rPr>
          <w:lang w:val="es-ES_tradnl"/>
        </w:rPr>
      </w:pPr>
      <w:r>
        <w:rPr>
          <w:lang w:val="es-ES_tradnl"/>
        </w:rPr>
        <w:t>La representación de este tipo de eventos puede realizarse por localidad, AGEB o municipio, lo cual dependerá de la información con la que se cuente. La creación del mapa de instalaciones estratégica por acciones premeditadas se obtendrá mediante los siguientes pasos:</w:t>
      </w:r>
    </w:p>
    <w:p w:rsidR="006721DD" w:rsidRDefault="006721DD" w:rsidP="006721DD">
      <w:pPr>
        <w:rPr>
          <w:lang w:val="es-ES_tradnl"/>
        </w:rPr>
      </w:pPr>
      <w:r>
        <w:rPr>
          <w:lang w:val="es-ES_tradnl"/>
        </w:rPr>
        <w:t>1. Identificación del fenómeno, recolección de la información y elaboración de una base de datos sobre los eventos ocurridos en un año dado incluyendo fecha, lugar donde se ha presentado interrupciones de servicios o cualquier otro tipo de afectación en las instalaciones estratégicas, por acciones premeditadas (terrorismo, sabotaje o vandalismo), así como sus causas y consecuencia (decesos, población e inmuebles afectados, daños o pérdidas económicas, etc.). La base de datos elaborada se le denominará catálogo de eventos, misma que debe encontrarse en un formato adecuado para posteriormente incluirse en un Sistema de Información Geográfica (SIG).</w:t>
      </w:r>
    </w:p>
    <w:p w:rsidR="006721DD" w:rsidRDefault="006721DD" w:rsidP="006721DD">
      <w:pPr>
        <w:rPr>
          <w:lang w:val="es-ES_tradnl"/>
        </w:rPr>
      </w:pPr>
      <w:r>
        <w:rPr>
          <w:lang w:val="es-ES_tradnl"/>
        </w:rPr>
        <w:t xml:space="preserve">2. Una vez elaborado el catálogo de eventos se procederá a identificar las frecuencias de las variables obtenidas. Por ejemplo, número de eventos anuales en cada municipio y/o localidad, lugares de mayor incidencia o daños y pérdidas, la cual dependerá de la disponibilidad de información. </w:t>
      </w:r>
    </w:p>
    <w:p w:rsidR="006721DD" w:rsidRDefault="006721DD" w:rsidP="006721DD">
      <w:pPr>
        <w:rPr>
          <w:lang w:val="es-ES_tradnl"/>
        </w:rPr>
      </w:pPr>
      <w:r>
        <w:rPr>
          <w:lang w:val="es-ES_tradnl"/>
        </w:rPr>
        <w:t>3. Elaboración de mapas temáticos en un SIG, donde se visualicen las variables obtenidas en cinco categorías: Muy alto, Alto, Medio, Bajo y Muy bajo, mediante una escala de colores que permita la identificación de los municipios, localidades o AGEB con diferentes tasas de eventos o de acuerdo al número máximo de frecuencias de cada una de las variables. Por ejemplo, aquel municipio que tenga el mayor número de afectaciones en instalaciones estratégicas que derivaron en disturbios o provocaron muertes o heridos, tendrá un color rojo, es decir, el peligro que se presenten sucesos de diversa índole por el fenómeno en cuestión será alto.</w:t>
      </w:r>
    </w:p>
    <w:p w:rsidR="006721DD" w:rsidRDefault="006721DD" w:rsidP="006721DD">
      <w:pPr>
        <w:rPr>
          <w:lang w:val="es-ES_tradnl"/>
        </w:rPr>
      </w:pPr>
      <w:r>
        <w:rPr>
          <w:lang w:val="es-ES_tradnl"/>
        </w:rPr>
        <w:t>El mapa de instalaciones estratégicas por acciones premeditadas debe mostrar los sitios en donde ocurren interrupciones de servicios o cualquier otro tipo de afectación en dichas instalaciones, así como su recurrencia, detonados como consecuencia de acciones de terrorismo, sabotaje o vandalismo.</w:t>
      </w:r>
    </w:p>
    <w:p w:rsidR="00A553B7" w:rsidRDefault="00A553B7" w:rsidP="00E44FFB">
      <w:pPr>
        <w:pStyle w:val="Ttulo1"/>
        <w:numPr>
          <w:ilvl w:val="0"/>
          <w:numId w:val="0"/>
        </w:numPr>
        <w:ind w:left="5322"/>
      </w:pPr>
    </w:p>
    <w:p w:rsidR="00E44FFB" w:rsidRDefault="00E44FFB" w:rsidP="00E44FFB">
      <w:pPr>
        <w:rPr>
          <w:lang w:val="es-ES_tradnl"/>
        </w:rPr>
      </w:pPr>
    </w:p>
    <w:p w:rsidR="00E44FFB" w:rsidRDefault="00E44FFB" w:rsidP="00E44FFB">
      <w:pPr>
        <w:rPr>
          <w:lang w:val="es-ES_tradnl"/>
        </w:rPr>
      </w:pPr>
    </w:p>
    <w:p w:rsidR="00E44FFB" w:rsidRDefault="00E44FFB" w:rsidP="00E44FFB">
      <w:pPr>
        <w:rPr>
          <w:lang w:val="es-ES_tradnl"/>
        </w:rPr>
      </w:pPr>
    </w:p>
    <w:p w:rsidR="00E44FFB" w:rsidRDefault="00E44FFB" w:rsidP="00E44FFB">
      <w:pPr>
        <w:rPr>
          <w:lang w:val="es-ES_tradnl"/>
        </w:rPr>
      </w:pPr>
    </w:p>
    <w:p w:rsidR="00E44FFB" w:rsidRDefault="00E44FFB" w:rsidP="00E44FFB">
      <w:pPr>
        <w:rPr>
          <w:lang w:val="es-ES_tradnl"/>
        </w:rPr>
      </w:pPr>
    </w:p>
    <w:p w:rsidR="001370D3" w:rsidRPr="00F909A8" w:rsidRDefault="00893259" w:rsidP="008A5FDA">
      <w:pPr>
        <w:pStyle w:val="Ttulo1"/>
      </w:pPr>
      <w:bookmarkStart w:id="285" w:name="_Toc403738150"/>
      <w:r>
        <w:t xml:space="preserve">Referencias </w:t>
      </w:r>
      <w:r w:rsidR="001370D3">
        <w:t xml:space="preserve">de </w:t>
      </w:r>
      <w:r>
        <w:t>Anexos</w:t>
      </w:r>
      <w:bookmarkEnd w:id="285"/>
    </w:p>
    <w:p w:rsidR="001370D3" w:rsidRPr="001370D3" w:rsidRDefault="001370D3" w:rsidP="001370D3">
      <w:pPr>
        <w:ind w:left="1134" w:hanging="1134"/>
      </w:pPr>
      <w:r w:rsidRPr="001370D3">
        <w:t xml:space="preserve">Anexo 1 </w:t>
      </w:r>
      <w:r w:rsidRPr="001370D3">
        <w:tab/>
        <w:t>Cenapred, (2013), “Formato de captura de datos para el inventario nacional de deslizamientos”. Centro Nacional de Prevención de Desastres. 1 p. (pdf, excel).</w:t>
      </w:r>
    </w:p>
    <w:p w:rsidR="001370D3" w:rsidRPr="001370D3" w:rsidRDefault="001370D3" w:rsidP="001370D3">
      <w:pPr>
        <w:ind w:left="1134" w:hanging="1134"/>
      </w:pPr>
      <w:r w:rsidRPr="001370D3">
        <w:tab/>
        <w:t>Domínguez L., Castañeda A., (2013), “Inventario Nacional de Inestabilidad de Laderas. Formato con macros para la captura y ordenamiento de información georeferenciada”. Manual del usuario. Cenapred. 14 p. (pdf).</w:t>
      </w:r>
    </w:p>
    <w:p w:rsidR="001370D3" w:rsidRPr="001370D3" w:rsidRDefault="001370D3" w:rsidP="001370D3">
      <w:pPr>
        <w:ind w:left="1134" w:hanging="1134"/>
      </w:pPr>
      <w:r w:rsidRPr="001370D3">
        <w:t>Anexo 2</w:t>
      </w:r>
      <w:r w:rsidRPr="001370D3">
        <w:tab/>
        <w:t>González A. E., Nieto A., (2014), “Guía de contenido mínimo para el Atlas Nacional de Riesgos,  Metodología para elaborar mapas de peligro por precipitación, por inestabilidad de laderas a nivel regional”, Cenapred, 47 p. (word).</w:t>
      </w:r>
    </w:p>
    <w:p w:rsidR="001370D3" w:rsidRPr="001370D3" w:rsidRDefault="001370D3" w:rsidP="001370D3">
      <w:pPr>
        <w:ind w:left="1134" w:hanging="1134"/>
      </w:pPr>
      <w:r w:rsidRPr="001370D3">
        <w:t>Anexo 3</w:t>
      </w:r>
      <w:r w:rsidRPr="001370D3">
        <w:tab/>
        <w:t>Mendoza M.J., Domínguez L., (2002), “Primer caso documentado de licuación en el altiplano central de México”, Memorias XXI Reunión Nacional de Mecánica de Suelos, SMMS, Santiago de Querétaro, Qro, Vol. 1, 10 p. (pdf).</w:t>
      </w:r>
    </w:p>
    <w:p w:rsidR="001370D3" w:rsidRPr="001370D3" w:rsidRDefault="001370D3" w:rsidP="001370D3">
      <w:pPr>
        <w:ind w:left="1134" w:hanging="1134"/>
      </w:pPr>
      <w:r w:rsidRPr="001370D3">
        <w:t>Anexo 4</w:t>
      </w:r>
      <w:r w:rsidRPr="001370D3">
        <w:tab/>
        <w:t>Flores H. L., (2001), “Métodos alternos para la estimación del efecto de sitio mediante el uso de arreglos de microtremores”, Tesis de licenciatura, Universidad Nacional Autónoma de México, Facultad de Ingeniería, División de Ciencias de la Tierra, 79 p. (pdf).</w:t>
      </w:r>
    </w:p>
    <w:p w:rsidR="001370D3" w:rsidRPr="001370D3" w:rsidRDefault="001370D3" w:rsidP="001370D3">
      <w:pPr>
        <w:ind w:left="1134" w:hanging="1134"/>
      </w:pPr>
      <w:r w:rsidRPr="001370D3">
        <w:t>Anexo 5</w:t>
      </w:r>
      <w:r w:rsidRPr="001370D3">
        <w:tab/>
        <w:t xml:space="preserve">Flores L., et al., (2006), “Guía básica para la elaboración de Atlas Estatales y Municipales de peligros y riesgos, Evaluación de la vulnerabilidad física y social”, Cenapred, 155 p. (pdf).   </w:t>
      </w:r>
    </w:p>
    <w:p w:rsidR="001370D3" w:rsidRPr="001370D3" w:rsidRDefault="001370D3" w:rsidP="001370D3">
      <w:pPr>
        <w:ind w:left="1134" w:hanging="1134"/>
      </w:pPr>
      <w:r w:rsidRPr="001370D3">
        <w:t xml:space="preserve">Anexo 6 </w:t>
      </w:r>
      <w:r w:rsidRPr="001370D3">
        <w:tab/>
        <w:t xml:space="preserve">Cenapred, (2006), “Guía básica para la elaboración de Atlas Estatales y Municipales de peligros y riesgos, Fenómenos Geológicos”, 275 p. (pdf). </w:t>
      </w:r>
    </w:p>
    <w:p w:rsidR="001370D3" w:rsidRPr="001370D3" w:rsidRDefault="001370D3" w:rsidP="001370D3">
      <w:pPr>
        <w:ind w:left="1134" w:hanging="1134"/>
      </w:pPr>
      <w:r w:rsidRPr="001370D3">
        <w:t>Anexo 7</w:t>
      </w:r>
      <w:r w:rsidRPr="001370D3">
        <w:tab/>
        <w:t>Rojas E. et al., (2002), “Predicción de las zonas de agrietamiento debido a la extracción de agua”, Memorias XXI Reunión Nacional de Mecánica de Suelos, SMMS, Santiago de Querétaro, Qro, Vol. 1, pp 173-181</w:t>
      </w:r>
      <w:r>
        <w:t xml:space="preserve"> (pdf).</w:t>
      </w:r>
      <w:r w:rsidRPr="001370D3">
        <w:t>.</w:t>
      </w:r>
    </w:p>
    <w:p w:rsidR="001370D3" w:rsidRPr="001370D3" w:rsidRDefault="001370D3" w:rsidP="001370D3">
      <w:pPr>
        <w:ind w:left="1134" w:hanging="1134"/>
      </w:pPr>
      <w:r w:rsidRPr="001370D3">
        <w:tab/>
        <w:t>Zermeño M. E., et al., (2005), “Influencia de la extracción del agua en la subsidencia y el agrietamiento”, Investigación y ciencia de la Universidad Autónoma de Aguascalientes, Tomo 32.</w:t>
      </w:r>
    </w:p>
    <w:p w:rsidR="001370D3" w:rsidRPr="001370D3" w:rsidRDefault="001370D3" w:rsidP="001370D3">
      <w:pPr>
        <w:ind w:left="1134" w:hanging="1134"/>
      </w:pPr>
      <w:r w:rsidRPr="001370D3">
        <w:tab/>
        <w:t>Pacheco M. J., (2007), “Modelo de subsidencia del valle de Querétaro y predicción de agrietamientos superficiales”, Tesis de doctorado, México, Centro de Goeciencias, UNAM, campus Juriquilla, Queretáro.</w:t>
      </w:r>
    </w:p>
    <w:p w:rsidR="001370D3" w:rsidRPr="001370D3" w:rsidRDefault="001370D3" w:rsidP="001370D3">
      <w:pPr>
        <w:ind w:left="1134" w:hanging="1134"/>
        <w:rPr>
          <w:noProof/>
          <w:lang w:val="es-ES"/>
        </w:rPr>
      </w:pPr>
      <w:r w:rsidRPr="001370D3">
        <w:t>Anexo 8</w:t>
      </w:r>
      <w:r w:rsidRPr="001370D3">
        <w:tab/>
      </w:r>
      <w:r w:rsidRPr="001370D3">
        <w:rPr>
          <w:bCs/>
          <w:noProof/>
          <w:lang w:val="es-ES"/>
        </w:rPr>
        <w:t>Eslava H. et al. (2008), “</w:t>
      </w:r>
      <w:r w:rsidRPr="001370D3">
        <w:rPr>
          <w:noProof/>
          <w:lang w:val="es-ES"/>
        </w:rPr>
        <w:t>Implementación de la metodología para la elaboración de mapas de riesgo pior inundaciones costeras por marea de tormenta: Caso Isla Arena, municipio de Calkiní, Campeche”, Libro (s.l.), CENAPRED, ISBN: 978-607-7558-15-6.</w:t>
      </w:r>
    </w:p>
    <w:p w:rsidR="001370D3" w:rsidRPr="001370D3" w:rsidRDefault="001370D3" w:rsidP="001370D3">
      <w:pPr>
        <w:ind w:left="1134" w:firstLine="0"/>
        <w:rPr>
          <w:noProof/>
          <w:lang w:val="es-ES"/>
        </w:rPr>
      </w:pPr>
      <w:r w:rsidRPr="001370D3">
        <w:t>Fuentes</w:t>
      </w:r>
      <w:r w:rsidRPr="001370D3">
        <w:rPr>
          <w:bCs/>
          <w:noProof/>
          <w:lang w:val="es-ES"/>
        </w:rPr>
        <w:t xml:space="preserve"> O. A. et al., (2006), “</w:t>
      </w:r>
      <w:r w:rsidRPr="001370D3">
        <w:rPr>
          <w:noProof/>
          <w:lang w:val="es-ES"/>
        </w:rPr>
        <w:t>Elaboración de mapas de riesgo por inundaciones costeras por marea de tormenta”, Sección de libro, Guía básica para la elaboración de atlas estatales y municipales de peligros y riesgos. Fenómenos hidrometeorológicos, (s.l.), CENAPRED, Primera edición, ISBN: 970-628-905-4.</w:t>
      </w:r>
    </w:p>
    <w:p w:rsidR="001370D3" w:rsidRPr="001370D3" w:rsidRDefault="001370D3" w:rsidP="001370D3">
      <w:pPr>
        <w:ind w:left="1134" w:hanging="1134"/>
      </w:pPr>
      <w:r w:rsidRPr="001370D3">
        <w:t xml:space="preserve">Anexo 9 </w:t>
      </w:r>
      <w:r w:rsidRPr="001370D3">
        <w:tab/>
        <w:t xml:space="preserve">Cenapred, (2006), “Guía básica para la elaboración de Atlas Estatales y Municipales de peligros y riesgos, Fenómenos Hidrometeorológicos”, 44 p. (pdf). </w:t>
      </w:r>
    </w:p>
    <w:p w:rsidR="001370D3" w:rsidRPr="001370D3" w:rsidRDefault="001370D3" w:rsidP="001370D3">
      <w:pPr>
        <w:ind w:left="1134" w:hanging="1134"/>
      </w:pPr>
      <w:r w:rsidRPr="001370D3">
        <w:t xml:space="preserve">Anexo 10 </w:t>
      </w:r>
      <w:r w:rsidRPr="001370D3">
        <w:tab/>
        <w:t xml:space="preserve">CONAGUA, (2014), “Lineamientos para la elaboración de mapas de peligro por inundación”, Subdirección general técnica, Gerencia de aguas superficiales e ingeniería de ríos, 30 p. (pdf). </w:t>
      </w:r>
    </w:p>
    <w:p w:rsidR="001370D3" w:rsidRPr="001370D3" w:rsidRDefault="001370D3" w:rsidP="001370D3">
      <w:pPr>
        <w:ind w:left="1134" w:hanging="1134"/>
      </w:pPr>
      <w:r w:rsidRPr="001370D3">
        <w:t xml:space="preserve">Anexo 11 </w:t>
      </w:r>
      <w:r w:rsidRPr="001370D3">
        <w:tab/>
        <w:t xml:space="preserve">Ordaz et al., (2013), “Vulnerabilidad y riesgo por inundaciones”, Colegio de ingenieros civiles A. C., Instituto de Ingeniería UNAM, Carso Infraestructura y construcción, 7 p. (pdf). </w:t>
      </w:r>
    </w:p>
    <w:p w:rsidR="001370D3" w:rsidRPr="001370D3" w:rsidRDefault="001370D3" w:rsidP="001370D3">
      <w:pPr>
        <w:ind w:left="1134" w:hanging="1134"/>
      </w:pPr>
      <w:r w:rsidRPr="001370D3">
        <w:t xml:space="preserve">Anexo 12 </w:t>
      </w:r>
      <w:r w:rsidRPr="001370D3">
        <w:tab/>
        <w:t xml:space="preserve">Fuentes O. A., et al., (2012), “Obtención de hietogramas correspondientes a diferentes periodos de retorno”, Memorias de XXV Congreso latinoamericano de hidráulica, San José, Costa Rica, 10 p. (pdf). </w:t>
      </w:r>
    </w:p>
    <w:p w:rsidR="001370D3" w:rsidRPr="001370D3" w:rsidRDefault="001370D3" w:rsidP="001370D3">
      <w:pPr>
        <w:ind w:left="1134" w:hanging="1134"/>
      </w:pPr>
      <w:r w:rsidRPr="001370D3">
        <w:t xml:space="preserve">Anexo 13 </w:t>
      </w:r>
      <w:r w:rsidRPr="001370D3">
        <w:tab/>
        <w:t xml:space="preserve">CONAGUA, (2012), “Asistencia técnica y capacitación para el mejoramiento de capacidades y el desarrollo e implementación de herramientas en materia de pronóstico hidrológico en México: Modelo de pronóstico en el Río Grijalva 2012” Informe OMN/Premia No. 05/2012, 20 p. (pdf). </w:t>
      </w:r>
    </w:p>
    <w:p w:rsidR="001370D3" w:rsidRPr="001370D3" w:rsidRDefault="001370D3" w:rsidP="001370D3">
      <w:pPr>
        <w:ind w:left="1134" w:hanging="1134"/>
      </w:pPr>
      <w:r w:rsidRPr="001370D3">
        <w:t xml:space="preserve">Anexo 14 </w:t>
      </w:r>
      <w:r w:rsidRPr="001370D3">
        <w:tab/>
        <w:t xml:space="preserve">Escalante C. y Reyes L., (2005), “Análisis de sequías”, Libro, Facultad de Ingeniería, UNAM. </w:t>
      </w:r>
    </w:p>
    <w:p w:rsidR="001370D3" w:rsidRPr="001370D3" w:rsidRDefault="001370D3" w:rsidP="001370D3">
      <w:pPr>
        <w:ind w:left="1134" w:hanging="1134"/>
      </w:pPr>
      <w:r w:rsidRPr="001370D3">
        <w:t xml:space="preserve">Anexo 15 </w:t>
      </w:r>
      <w:r w:rsidRPr="001370D3">
        <w:tab/>
        <w:t xml:space="preserve">Cenapred, (2014), “Peligro por ondas gélidas o de frío”, Informe interno, Cenapred, 7 p. (word). </w:t>
      </w:r>
    </w:p>
    <w:p w:rsidR="001370D3" w:rsidRPr="001370D3" w:rsidRDefault="001370D3" w:rsidP="001370D3">
      <w:pPr>
        <w:ind w:left="1134" w:hanging="1134"/>
      </w:pPr>
      <w:r w:rsidRPr="001370D3">
        <w:t xml:space="preserve">Anexo 16 </w:t>
      </w:r>
      <w:r w:rsidRPr="001370D3">
        <w:tab/>
        <w:t xml:space="preserve">Cenapred, (2014), “Funciones de vulnerabilidad por ondas gélidas”, Informe interno, Cenapred, 3 p. (word). </w:t>
      </w:r>
    </w:p>
    <w:p w:rsidR="001370D3" w:rsidRPr="001370D3" w:rsidRDefault="001370D3" w:rsidP="001370D3">
      <w:pPr>
        <w:ind w:left="1134" w:hanging="1134"/>
      </w:pPr>
      <w:r w:rsidRPr="001370D3">
        <w:t xml:space="preserve">Anexo 17 </w:t>
      </w:r>
      <w:r w:rsidRPr="001370D3">
        <w:tab/>
        <w:t xml:space="preserve">Herrera J. L., (2012),  “Análisis de las olas de calor en la República Mexicana”, Tesis doctoral, Universidad Nacional Autónoma de México, UNAM, Distrito Federal. </w:t>
      </w:r>
    </w:p>
    <w:p w:rsidR="001370D3" w:rsidRDefault="001370D3" w:rsidP="001370D3">
      <w:pPr>
        <w:ind w:left="1134" w:hanging="1134"/>
      </w:pPr>
      <w:r w:rsidRPr="001370D3">
        <w:tab/>
        <w:t>Matías L. G., (2014), “Actualización del índice de riesgo por ondas de calor en México”, Informe interno, Cenapred.</w:t>
      </w:r>
      <w:r w:rsidR="002A009B">
        <w:t xml:space="preserve"> (word).</w:t>
      </w:r>
      <w:r w:rsidRPr="001370D3">
        <w:t xml:space="preserve"> </w:t>
      </w:r>
    </w:p>
    <w:p w:rsidR="003E6D4F" w:rsidRDefault="003E6D4F" w:rsidP="003E6D4F">
      <w:pPr>
        <w:ind w:left="1134" w:hanging="1134"/>
      </w:pPr>
      <w:r w:rsidRPr="001370D3">
        <w:t>Anexo 1</w:t>
      </w:r>
      <w:r>
        <w:t>8</w:t>
      </w:r>
      <w:r w:rsidRPr="001370D3">
        <w:t xml:space="preserve"> </w:t>
      </w:r>
      <w:r w:rsidRPr="001370D3">
        <w:tab/>
      </w:r>
      <w:r>
        <w:t>Actividades Peligrosas Considerando Disposiciones Federales (SEMARNAT, 1990, 1992).</w:t>
      </w:r>
    </w:p>
    <w:p w:rsidR="003E6D4F" w:rsidRDefault="003E6D4F" w:rsidP="003E6D4F">
      <w:pPr>
        <w:ind w:left="1134" w:hanging="1134"/>
      </w:pPr>
      <w:r w:rsidRPr="001370D3">
        <w:t>Anexo 1</w:t>
      </w:r>
      <w:r>
        <w:t>9</w:t>
      </w:r>
      <w:r w:rsidRPr="001370D3">
        <w:t xml:space="preserve"> </w:t>
      </w:r>
      <w:r w:rsidRPr="001370D3">
        <w:tab/>
      </w:r>
      <w:r>
        <w:t>CENAPRED (2014), Subdirección de Riesgos Químicos, “Metodología para la Generación de Escenarios por Riesgos Químicos”.</w:t>
      </w:r>
    </w:p>
    <w:p w:rsidR="003E6D4F" w:rsidRDefault="003E6D4F" w:rsidP="003E6D4F">
      <w:pPr>
        <w:ind w:left="1134" w:hanging="1134"/>
      </w:pPr>
      <w:r w:rsidRPr="001370D3">
        <w:t xml:space="preserve">Anexo </w:t>
      </w:r>
      <w:r>
        <w:t>20</w:t>
      </w:r>
      <w:r w:rsidRPr="001370D3">
        <w:t xml:space="preserve"> </w:t>
      </w:r>
      <w:r w:rsidRPr="001370D3">
        <w:tab/>
      </w:r>
      <w:r>
        <w:t>CENAPRED (2014), Subdirección de Riesgos Químicos, “</w:t>
      </w:r>
      <w:r w:rsidRPr="003E6D4F">
        <w:t>Procedimiento para la elaboración de mapas de peligro en el transporte terrestre de materiales peligrosos</w:t>
      </w:r>
      <w:r>
        <w:t>”.</w:t>
      </w:r>
    </w:p>
    <w:p w:rsidR="003E6D4F" w:rsidRDefault="003E6D4F" w:rsidP="003E6D4F">
      <w:pPr>
        <w:ind w:left="1134" w:hanging="1134"/>
      </w:pPr>
      <w:r w:rsidRPr="001370D3">
        <w:t xml:space="preserve">Anexo </w:t>
      </w:r>
      <w:r>
        <w:t>21</w:t>
      </w:r>
      <w:r w:rsidRPr="001370D3">
        <w:t xml:space="preserve"> </w:t>
      </w:r>
      <w:r w:rsidRPr="001370D3">
        <w:tab/>
      </w:r>
      <w:r>
        <w:t>CENAPRED (2014), Subdirección de Riesgos Químicos, “</w:t>
      </w:r>
      <w:r w:rsidRPr="003E6D4F">
        <w:t>Procedimiento para la elaboración de mapas de peligro para el transporte de materiales peligrosos por ductos</w:t>
      </w:r>
      <w:r>
        <w:t>”.</w:t>
      </w:r>
    </w:p>
    <w:p w:rsidR="001370D3" w:rsidRDefault="003E6D4F" w:rsidP="001370D3">
      <w:pPr>
        <w:ind w:left="1134" w:hanging="1134"/>
      </w:pPr>
      <w:r>
        <w:t>Anexo 22</w:t>
      </w:r>
      <w:r>
        <w:tab/>
        <w:t>CENAPRED (2006), “Estimación Simplificada de la Amenaza por Incendios Forestales”</w:t>
      </w:r>
    </w:p>
    <w:p w:rsidR="003E6D4F" w:rsidRDefault="003E6D4F" w:rsidP="003E6D4F">
      <w:pPr>
        <w:ind w:left="1134" w:hanging="1134"/>
        <w:rPr>
          <w:ins w:id="286" w:author="Sánchez Alejandre Alfredo" w:date="2014-11-21T17:41:00Z"/>
        </w:rPr>
      </w:pPr>
      <w:r>
        <w:t>Anexo 23</w:t>
      </w:r>
      <w:r>
        <w:tab/>
        <w:t>CENAPRED (2014), “</w:t>
      </w:r>
      <w:r w:rsidRPr="003E6D4F">
        <w:t>Estudios necesarios para determinar el peligro en sitios contaminados:</w:t>
      </w:r>
      <w:r>
        <w:t>”</w:t>
      </w:r>
    </w:p>
    <w:p w:rsidR="00AD2A41" w:rsidRPr="001370D3" w:rsidRDefault="00AD2A41" w:rsidP="00AD2A41">
      <w:pPr>
        <w:ind w:left="1134" w:hanging="1134"/>
        <w:rPr>
          <w:ins w:id="287" w:author="Sánchez Alejandre Alfredo" w:date="2014-11-21T17:41:00Z"/>
        </w:rPr>
      </w:pPr>
      <w:ins w:id="288" w:author="Sánchez Alejandre Alfredo" w:date="2014-11-21T17:41:00Z">
        <w:r w:rsidRPr="001370D3">
          <w:t xml:space="preserve">Anexo </w:t>
        </w:r>
        <w:r>
          <w:t>24</w:t>
        </w:r>
        <w:r w:rsidRPr="001370D3">
          <w:t xml:space="preserve"> </w:t>
        </w:r>
        <w:r w:rsidRPr="001370D3">
          <w:tab/>
        </w:r>
        <w:r>
          <w:t xml:space="preserve">Farreras S. S., Ortiz M. F., Alcalá G., </w:t>
        </w:r>
        <w:r w:rsidRPr="001370D3">
          <w:t>(20</w:t>
        </w:r>
      </w:ins>
      <w:ins w:id="289" w:author="Sánchez Alejandre Alfredo" w:date="2014-11-21T17:42:00Z">
        <w:r>
          <w:t>03</w:t>
        </w:r>
      </w:ins>
      <w:ins w:id="290" w:author="Sánchez Alejandre Alfredo" w:date="2014-11-21T17:41:00Z">
        <w:r w:rsidRPr="001370D3">
          <w:t>),  “</w:t>
        </w:r>
      </w:ins>
      <w:ins w:id="291" w:author="Sánchez Alejandre Alfredo" w:date="2014-11-21T17:42:00Z">
        <w:r>
          <w:t>Riesgo de Maremotos en la Ciudad de Lázaro Cárdenas, Michoacán</w:t>
        </w:r>
      </w:ins>
      <w:ins w:id="292" w:author="Sánchez Alejandre Alfredo" w:date="2014-11-21T17:46:00Z">
        <w:r>
          <w:t>.</w:t>
        </w:r>
      </w:ins>
      <w:ins w:id="293" w:author="Sánchez Alejandre Alfredo" w:date="2014-11-21T17:42:00Z">
        <w:r>
          <w:t xml:space="preserve"> Medidas de Prevención</w:t>
        </w:r>
      </w:ins>
      <w:ins w:id="294" w:author="Sánchez Alejandre Alfredo" w:date="2014-11-21T17:41:00Z">
        <w:r w:rsidRPr="001370D3">
          <w:t xml:space="preserve">”, </w:t>
        </w:r>
      </w:ins>
      <w:ins w:id="295" w:author="Sánchez Alejandre Alfredo" w:date="2014-11-21T17:44:00Z">
        <w:r>
          <w:t>Colegio de México, Centro de Investigación Científica y de Educación Superior de Ens</w:t>
        </w:r>
      </w:ins>
      <w:ins w:id="296" w:author="Sánchez Alejandre Alfredo" w:date="2014-11-21T17:45:00Z">
        <w:r>
          <w:t>e</w:t>
        </w:r>
      </w:ins>
      <w:ins w:id="297" w:author="Sánchez Alejandre Alfredo" w:date="2014-11-21T17:44:00Z">
        <w:r>
          <w:t xml:space="preserve">nada y Colegio de Michoacán, </w:t>
        </w:r>
      </w:ins>
      <w:ins w:id="298" w:author="Sánchez Alejandre Alfredo" w:date="2014-11-21T17:45:00Z">
        <w:r>
          <w:t>ISBN: 970-679-111-6</w:t>
        </w:r>
      </w:ins>
      <w:ins w:id="299" w:author="Sánchez Alejandre Alfredo" w:date="2014-11-21T17:41:00Z">
        <w:r w:rsidRPr="001370D3">
          <w:t xml:space="preserve">. </w:t>
        </w:r>
      </w:ins>
    </w:p>
    <w:p w:rsidR="00AD2A41" w:rsidRDefault="00AD2A41" w:rsidP="003E6D4F">
      <w:pPr>
        <w:ind w:left="1134" w:hanging="1134"/>
      </w:pPr>
    </w:p>
    <w:p w:rsidR="004570EC" w:rsidRPr="003E6D4F" w:rsidRDefault="004570EC" w:rsidP="001370D3">
      <w:pPr>
        <w:ind w:left="1134" w:hanging="1134"/>
      </w:pPr>
    </w:p>
    <w:sectPr w:rsidR="004570EC" w:rsidRPr="003E6D4F" w:rsidSect="006C7EB6">
      <w:headerReference w:type="even" r:id="rId21"/>
      <w:headerReference w:type="default" r:id="rId22"/>
      <w:headerReference w:type="first" r:id="rId23"/>
      <w:footerReference w:type="first" r:id="rId24"/>
      <w:pgSz w:w="11907" w:h="16839" w:code="9"/>
      <w:pgMar w:top="1417" w:right="1701" w:bottom="1417" w:left="1701" w:header="720" w:footer="720" w:gutter="0"/>
      <w:pgNumType w:start="1"/>
      <w:cols w:space="720"/>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Sánchez Alejandre Alfredo" w:date="2014-11-13T13:00:00Z" w:initials="SAA">
    <w:p w:rsidR="004C0852" w:rsidRDefault="004C0852">
      <w:pPr>
        <w:pStyle w:val="Textocomentario"/>
        <w:rPr>
          <w:lang w:val="es-MX"/>
        </w:rPr>
      </w:pPr>
      <w:r>
        <w:rPr>
          <w:rStyle w:val="Refdecomentario"/>
        </w:rPr>
        <w:annotationRef/>
      </w:r>
      <w:r>
        <w:rPr>
          <w:lang w:val="es-MX"/>
        </w:rPr>
        <w:t>La Introducción y la Integración de la Información tienen el mismo número de capítulo.</w:t>
      </w:r>
    </w:p>
    <w:p w:rsidR="004C0852" w:rsidRPr="00646E85" w:rsidRDefault="004C0852">
      <w:pPr>
        <w:pStyle w:val="Textocomentario"/>
        <w:rPr>
          <w:lang w:val="es-MX"/>
        </w:rPr>
      </w:pPr>
      <w:r>
        <w:rPr>
          <w:lang w:val="es-MX"/>
        </w:rPr>
        <w:t>También falta incluir el glosario de términos.</w:t>
      </w:r>
    </w:p>
  </w:comment>
  <w:comment w:id="7" w:author="Carlos Gutierrez" w:date="2014-10-16T17:56:00Z" w:initials="CG">
    <w:p w:rsidR="004C0852" w:rsidRDefault="004C0852">
      <w:pPr>
        <w:pStyle w:val="Textocomentario"/>
        <w:rPr>
          <w:lang w:val="es-MX"/>
        </w:rPr>
      </w:pPr>
      <w:r>
        <w:rPr>
          <w:rStyle w:val="Refdecomentario"/>
        </w:rPr>
        <w:annotationRef/>
      </w:r>
      <w:r>
        <w:rPr>
          <w:lang w:val="es-MX"/>
        </w:rPr>
        <w:t>Para opinión del Jurídico.</w:t>
      </w:r>
    </w:p>
    <w:p w:rsidR="004C0852" w:rsidRPr="009720D2" w:rsidRDefault="004C0852">
      <w:pPr>
        <w:pStyle w:val="Textocomentario"/>
        <w:rPr>
          <w:lang w:val="es-MX"/>
        </w:rPr>
      </w:pPr>
      <w:r>
        <w:rPr>
          <w:lang w:val="es-MX"/>
        </w:rPr>
        <w:t>Se consulta si en este espacio se deberá  explicar el uso de  “se deberá” y “se podrá”, entendiendo que el primero es obligatorio sobre lo mínimo requerido, y el segundo será opcional o complementario.</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848" w:rsidRDefault="00951848">
      <w:r>
        <w:separator/>
      </w:r>
    </w:p>
  </w:endnote>
  <w:endnote w:type="continuationSeparator" w:id="0">
    <w:p w:rsidR="00951848" w:rsidRDefault="00951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ZapfChancery">
    <w:altName w:val="Monotype Corsiva"/>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panose1 w:val="0205050205050A020403"/>
    <w:charset w:val="00"/>
    <w:family w:val="roman"/>
    <w:notTrueType/>
    <w:pitch w:val="variable"/>
    <w:sig w:usb0="00000007" w:usb1="00000001" w:usb2="00000000" w:usb3="00000000" w:csb0="00000093" w:csb1="00000000"/>
  </w:font>
  <w:font w:name="Droid Sans Fallback">
    <w:charset w:val="01"/>
    <w:family w:val="auto"/>
    <w:pitch w:val="variable"/>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rsidP="00FB59D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C0852" w:rsidRDefault="004C0852">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rsidP="00FB59DB">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pPr>
      <w:pStyle w:val="Piedepgina"/>
      <w:ind w:right="360"/>
      <w:jc w:val="center"/>
    </w:pPr>
    <w:r>
      <w:fldChar w:fldCharType="begin"/>
    </w:r>
    <w:r>
      <w:instrText xml:space="preserve"> PAGE   \* MERGEFORMAT </w:instrText>
    </w:r>
    <w:r>
      <w:fldChar w:fldCharType="separate"/>
    </w:r>
    <w:r w:rsidR="008C0116">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pPr>
      <w:pStyle w:val="Piedepgina"/>
      <w:jc w:val="center"/>
    </w:pPr>
    <w:r>
      <w:rPr>
        <w:rStyle w:val="Nmerodepgina"/>
      </w:rPr>
      <w:fldChar w:fldCharType="begin"/>
    </w:r>
    <w:r>
      <w:rPr>
        <w:rStyle w:val="Nmerodepgina"/>
      </w:rPr>
      <w:instrText xml:space="preserve"> PAGE </w:instrText>
    </w:r>
    <w:r>
      <w:rPr>
        <w:rStyle w:val="Nmerodepgina"/>
      </w:rPr>
      <w:fldChar w:fldCharType="separate"/>
    </w:r>
    <w:r>
      <w:rPr>
        <w:rStyle w:val="Nmerodepgina"/>
      </w:rPr>
      <w:t>2</w:t>
    </w:r>
    <w:r>
      <w:rPr>
        <w:rStyle w:val="Nmerodepgin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096CC6">
      <w:rPr>
        <w:rStyle w:val="Nmerodepgina"/>
      </w:rPr>
      <w:t>1</w:t>
    </w:r>
    <w:r>
      <w:rPr>
        <w:rStyle w:val="Nmerodep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848" w:rsidRDefault="00951848">
      <w:r>
        <w:separator/>
      </w:r>
    </w:p>
  </w:footnote>
  <w:footnote w:type="continuationSeparator" w:id="0">
    <w:p w:rsidR="00951848" w:rsidRDefault="00951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95184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style="position:absolute;margin-left:0;margin-top:0;width:575.1pt;height:47.9pt;rotation:315;z-index:-251656192;mso-position-horizontal:center;mso-position-horizontal-relative:margin;mso-position-vertical:center;mso-position-vertical-relative:margin" o:allowincell="f" fillcolor="silver" stroked="f">
          <v:fill opacity=".5"/>
          <v:textpath style="font-family:&quot;Arial&quot;;font-size:1pt" string="DOCUMENTO PRELIMINA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rsidP="007D47C1">
    <w:pPr>
      <w:pStyle w:val="Encabezado"/>
      <w:tabs>
        <w:tab w:val="clear" w:pos="426"/>
        <w:tab w:val="clear" w:pos="8364"/>
        <w:tab w:val="center" w:pos="4419"/>
      </w:tabs>
      <w:rPr>
        <w:b/>
        <w:bCs/>
        <w:color w:val="999999"/>
      </w:rPr>
    </w:pPr>
    <w:r>
      <w:rPr>
        <w:noProof/>
        <w:lang w:val="es-MX" w:eastAsia="es-MX"/>
      </w:rPr>
      <w:drawing>
        <wp:anchor distT="0" distB="0" distL="114300" distR="114300" simplePos="0" relativeHeight="251652096" behindDoc="0" locked="0" layoutInCell="1" allowOverlap="1">
          <wp:simplePos x="0" y="0"/>
          <wp:positionH relativeFrom="column">
            <wp:posOffset>-7620</wp:posOffset>
          </wp:positionH>
          <wp:positionV relativeFrom="paragraph">
            <wp:posOffset>-83820</wp:posOffset>
          </wp:positionV>
          <wp:extent cx="1790700" cy="617220"/>
          <wp:effectExtent l="0" t="0" r="0" b="0"/>
          <wp:wrapNone/>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61722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3120" behindDoc="0" locked="0" layoutInCell="1" allowOverlap="1">
          <wp:simplePos x="0" y="0"/>
          <wp:positionH relativeFrom="column">
            <wp:posOffset>3066415</wp:posOffset>
          </wp:positionH>
          <wp:positionV relativeFrom="paragraph">
            <wp:posOffset>-42545</wp:posOffset>
          </wp:positionV>
          <wp:extent cx="2782570" cy="619125"/>
          <wp:effectExtent l="0" t="0" r="0" b="952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82570" cy="619125"/>
                  </a:xfrm>
                  <a:prstGeom prst="rect">
                    <a:avLst/>
                  </a:prstGeom>
                  <a:noFill/>
                </pic:spPr>
              </pic:pic>
            </a:graphicData>
          </a:graphic>
          <wp14:sizeRelH relativeFrom="page">
            <wp14:pctWidth>0</wp14:pctWidth>
          </wp14:sizeRelH>
          <wp14:sizeRelV relativeFrom="page">
            <wp14:pctHeight>0</wp14:pctHeight>
          </wp14:sizeRelV>
        </wp:anchor>
      </w:drawing>
    </w:r>
    <w:r>
      <w:rPr>
        <w:b/>
        <w:bCs/>
        <w:color w:val="999999"/>
      </w:rPr>
      <w:tab/>
    </w:r>
  </w:p>
  <w:p w:rsidR="004C0852" w:rsidRDefault="004C0852">
    <w:pPr>
      <w:pStyle w:val="Encabezado"/>
      <w:rPr>
        <w:b/>
        <w:bCs/>
        <w:color w:val="999999"/>
      </w:rPr>
    </w:pPr>
  </w:p>
  <w:p w:rsidR="004C0852" w:rsidRDefault="004C0852">
    <w:pPr>
      <w:pStyle w:val="Encabezado"/>
      <w:rPr>
        <w:b/>
        <w:bCs/>
        <w:color w:val="999999"/>
      </w:rPr>
    </w:pPr>
  </w:p>
  <w:p w:rsidR="004C0852" w:rsidRDefault="004C0852">
    <w:pPr>
      <w:pStyle w:val="Encabezado"/>
      <w:rPr>
        <w:b/>
        <w:bCs/>
        <w:color w:val="999999"/>
      </w:rPr>
    </w:pPr>
  </w:p>
  <w:p w:rsidR="004C0852" w:rsidRDefault="004C0852">
    <w:pPr>
      <w:pStyle w:val="Encabezado"/>
      <w:rPr>
        <w:b/>
        <w:bCs/>
        <w:color w:val="999999"/>
      </w:rPr>
    </w:pPr>
  </w:p>
  <w:p w:rsidR="004C0852" w:rsidRDefault="004C0852">
    <w:pPr>
      <w:pStyle w:val="Encabezado"/>
      <w:rPr>
        <w:b/>
        <w:bCs/>
        <w:color w:val="999999"/>
      </w:rPr>
    </w:pPr>
  </w:p>
  <w:p w:rsidR="004C0852" w:rsidRDefault="004C0852">
    <w:pPr>
      <w:pStyle w:val="Encabezado"/>
    </w:pPr>
    <w:r>
      <w:rPr>
        <w:b/>
        <w:bCs/>
        <w:color w:val="999999"/>
      </w:rPr>
      <w:tab/>
    </w:r>
    <w:r>
      <w:rPr>
        <w:b/>
        <w:bCs/>
        <w:color w:val="999999"/>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95184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3" type="#_x0000_t136" style="position:absolute;margin-left:0;margin-top:0;width:575.1pt;height:47.9pt;rotation:315;z-index:-251657216;mso-position-horizontal:center;mso-position-horizontal-relative:margin;mso-position-vertical:center;mso-position-vertical-relative:margin" o:allowincell="f" fillcolor="silver" stroked="f">
          <v:fill opacity=".5"/>
          <v:textpath style="font-family:&quot;Arial&quot;;font-size:1pt" string="DOCUMENTO PRELIMINAR"/>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95184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7" type="#_x0000_t136" style="position:absolute;margin-left:0;margin-top:0;width:575.1pt;height:47.9pt;rotation:315;z-index:-251654144;mso-position-horizontal:center;mso-position-horizontal-relative:margin;mso-position-vertical:center;mso-position-vertical-relative:margin" o:allowincell="f" fillcolor="silver" stroked="f">
          <v:fill opacity=".5"/>
          <v:textpath style="font-family:&quot;Arial&quot;;font-size:1pt" string="DOCUMENTO PRELIMINA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951848">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6" type="#_x0000_t136" style="position:absolute;margin-left:0;margin-top:0;width:575.1pt;height:47.9pt;rotation:315;z-index:-251655168;mso-position-horizontal:center;mso-position-horizontal-relative:margin;mso-position-vertical:center;mso-position-vertical-relative:margin" o:allowincell="f" fillcolor="silver" stroked="f">
          <v:fill opacity=".5"/>
          <v:textpath style="font-family:&quot;Arial&quot;;font-size:1pt" string="DOCUMENTO PRELIMINA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95184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60" type="#_x0000_t136" style="position:absolute;left:0;text-align:left;margin-left:0;margin-top:0;width:575.1pt;height:47.9pt;rotation:315;z-index:-251653120;mso-position-horizontal:center;mso-position-horizontal-relative:margin;mso-position-vertical:center;mso-position-vertical-relative:margin" o:allowincell="f" fillcolor="silver" stroked="f">
          <v:fill opacity=".5"/>
          <v:textpath style="font-family:&quot;Arial&quot;;font-size:1pt" string="DOCUMENTO PRELIMINA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rsidP="00071F08">
    <w:pPr>
      <w:pStyle w:val="Encabezado"/>
      <w:pBdr>
        <w:bottom w:val="single" w:sz="6" w:space="31" w:color="auto"/>
      </w:pBdr>
    </w:pPr>
    <w:r>
      <w:rPr>
        <w:noProof/>
        <w:lang w:val="es-MX" w:eastAsia="es-MX"/>
      </w:rPr>
      <w:drawing>
        <wp:anchor distT="0" distB="0" distL="114300" distR="114300" simplePos="0" relativeHeight="251657216" behindDoc="0" locked="0" layoutInCell="1" allowOverlap="1" wp14:anchorId="2AB992BD" wp14:editId="2C3F33BA">
          <wp:simplePos x="0" y="0"/>
          <wp:positionH relativeFrom="column">
            <wp:posOffset>2567940</wp:posOffset>
          </wp:positionH>
          <wp:positionV relativeFrom="paragraph">
            <wp:posOffset>1905</wp:posOffset>
          </wp:positionV>
          <wp:extent cx="3110865" cy="6921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0865" cy="6921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6192" behindDoc="0" locked="0" layoutInCell="1" allowOverlap="1" wp14:anchorId="0FB042F6" wp14:editId="7805896B">
          <wp:simplePos x="0" y="0"/>
          <wp:positionH relativeFrom="column">
            <wp:posOffset>-12065</wp:posOffset>
          </wp:positionH>
          <wp:positionV relativeFrom="paragraph">
            <wp:posOffset>1905</wp:posOffset>
          </wp:positionV>
          <wp:extent cx="2150110" cy="741045"/>
          <wp:effectExtent l="0" t="0" r="2540" b="1905"/>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0110" cy="741045"/>
                  </a:xfrm>
                  <a:prstGeom prst="rect">
                    <a:avLst/>
                  </a:prstGeom>
                  <a:noFill/>
                </pic:spPr>
              </pic:pic>
            </a:graphicData>
          </a:graphic>
          <wp14:sizeRelH relativeFrom="page">
            <wp14:pctWidth>0</wp14:pctWidth>
          </wp14:sizeRelH>
          <wp14:sizeRelV relativeFrom="page">
            <wp14:pctHeight>0</wp14:pctHeight>
          </wp14:sizeRelV>
        </wp:anchor>
      </w:drawing>
    </w:r>
  </w:p>
  <w:p w:rsidR="004C0852" w:rsidRDefault="004C0852" w:rsidP="00071F08">
    <w:pPr>
      <w:pStyle w:val="Encabezado"/>
      <w:pBdr>
        <w:bottom w:val="single" w:sz="6" w:space="31" w:color="auto"/>
      </w:pBdr>
    </w:pPr>
  </w:p>
  <w:p w:rsidR="004C0852" w:rsidRDefault="004C0852" w:rsidP="00071F08">
    <w:pPr>
      <w:pStyle w:val="Encabezado"/>
      <w:pBdr>
        <w:bottom w:val="single" w:sz="6" w:space="31" w:color="auto"/>
      </w:pBdr>
    </w:pPr>
  </w:p>
  <w:p w:rsidR="004C0852" w:rsidRDefault="004C0852" w:rsidP="00071F08">
    <w:pPr>
      <w:pStyle w:val="Encabezado"/>
      <w:pBdr>
        <w:bottom w:val="single" w:sz="6" w:space="31" w:color="auto"/>
      </w:pBdr>
    </w:pPr>
    <w:bookmarkStart w:id="300" w:name="OLE_LINK1"/>
    <w:bookmarkStart w:id="301" w:name="OLE_LINK2"/>
    <w:bookmarkStart w:id="302" w:name="OLE_LINK3"/>
    <w:bookmarkStart w:id="303" w:name="OLE_LINK4"/>
    <w:bookmarkStart w:id="304" w:name="OLE_LINK7"/>
    <w:bookmarkStart w:id="305" w:name="OLE_LINK8"/>
  </w:p>
  <w:p w:rsidR="004C0852" w:rsidRDefault="004C0852" w:rsidP="009C313A">
    <w:pPr>
      <w:pStyle w:val="Encabezado"/>
      <w:pBdr>
        <w:bottom w:val="none" w:sz="0" w:space="0" w:color="auto"/>
      </w:pBdr>
    </w:pPr>
  </w:p>
  <w:bookmarkEnd w:id="300"/>
  <w:bookmarkEnd w:id="301"/>
  <w:bookmarkEnd w:id="302"/>
  <w:bookmarkEnd w:id="303"/>
  <w:bookmarkEnd w:id="304"/>
  <w:bookmarkEnd w:id="305"/>
  <w:p w:rsidR="004C0852" w:rsidRDefault="004C0852" w:rsidP="009C313A">
    <w:pPr>
      <w:pStyle w:val="Encabezado"/>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852" w:rsidRDefault="004C0852" w:rsidP="009C313A">
    <w:pPr>
      <w:pStyle w:val="Encabezado"/>
      <w:pBdr>
        <w:bottom w:val="none" w:sz="0" w:space="0" w:color="auto"/>
      </w:pBdr>
      <w:rPr>
        <w:b/>
        <w:bCs/>
        <w:color w:val="999999"/>
      </w:rPr>
    </w:pPr>
    <w:r>
      <w:rPr>
        <w:noProof/>
        <w:lang w:val="es-MX" w:eastAsia="es-MX"/>
      </w:rPr>
      <w:drawing>
        <wp:anchor distT="0" distB="0" distL="114300" distR="114300" simplePos="0" relativeHeight="251658240" behindDoc="0" locked="0" layoutInCell="1" allowOverlap="1" wp14:anchorId="0775B49A" wp14:editId="499E2C9F">
          <wp:simplePos x="0" y="0"/>
          <wp:positionH relativeFrom="column">
            <wp:posOffset>-20955</wp:posOffset>
          </wp:positionH>
          <wp:positionV relativeFrom="paragraph">
            <wp:posOffset>1905</wp:posOffset>
          </wp:positionV>
          <wp:extent cx="1790700" cy="61722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61722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5168" behindDoc="0" locked="0" layoutInCell="1" allowOverlap="1" wp14:anchorId="54229DD6" wp14:editId="4F0DFEEC">
          <wp:simplePos x="0" y="0"/>
          <wp:positionH relativeFrom="column">
            <wp:posOffset>2880360</wp:posOffset>
          </wp:positionH>
          <wp:positionV relativeFrom="paragraph">
            <wp:posOffset>1905</wp:posOffset>
          </wp:positionV>
          <wp:extent cx="2782570" cy="619125"/>
          <wp:effectExtent l="0" t="0" r="0"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82570" cy="6191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4144" behindDoc="0" locked="0" layoutInCell="1" allowOverlap="1" wp14:anchorId="66F977F4" wp14:editId="0B7BABC7">
          <wp:simplePos x="0" y="0"/>
          <wp:positionH relativeFrom="column">
            <wp:posOffset>-20955</wp:posOffset>
          </wp:positionH>
          <wp:positionV relativeFrom="paragraph">
            <wp:posOffset>1905</wp:posOffset>
          </wp:positionV>
          <wp:extent cx="1790700" cy="61722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617220"/>
                  </a:xfrm>
                  <a:prstGeom prst="rect">
                    <a:avLst/>
                  </a:prstGeom>
                  <a:noFill/>
                </pic:spPr>
              </pic:pic>
            </a:graphicData>
          </a:graphic>
          <wp14:sizeRelH relativeFrom="page">
            <wp14:pctWidth>0</wp14:pctWidth>
          </wp14:sizeRelH>
          <wp14:sizeRelV relativeFrom="page">
            <wp14:pctHeight>0</wp14:pctHeight>
          </wp14:sizeRelV>
        </wp:anchor>
      </w:drawing>
    </w:r>
    <w:r>
      <w:rPr>
        <w:b/>
        <w:bCs/>
        <w:color w:val="999999"/>
      </w:rPr>
      <w:t xml:space="preserve">                                                                                              </w:t>
    </w:r>
  </w:p>
  <w:p w:rsidR="004C0852" w:rsidRDefault="004C0852" w:rsidP="009C313A">
    <w:pPr>
      <w:pStyle w:val="Encabezado"/>
      <w:pBdr>
        <w:bottom w:val="none" w:sz="0" w:space="0" w:color="auto"/>
      </w:pBdr>
      <w:rPr>
        <w:b/>
        <w:bCs/>
        <w:color w:val="999999"/>
      </w:rPr>
    </w:pPr>
  </w:p>
  <w:p w:rsidR="004C0852" w:rsidRDefault="004C0852" w:rsidP="009C313A">
    <w:pPr>
      <w:pStyle w:val="Encabezado"/>
      <w:pBdr>
        <w:bottom w:val="none" w:sz="0" w:space="0" w:color="auto"/>
      </w:pBdr>
      <w:rPr>
        <w:b/>
        <w:bCs/>
        <w:color w:val="999999"/>
      </w:rPr>
    </w:pPr>
  </w:p>
  <w:p w:rsidR="004C0852" w:rsidRDefault="004C0852" w:rsidP="009C313A">
    <w:pPr>
      <w:pStyle w:val="Encabezado"/>
      <w:pBdr>
        <w:bottom w:val="none" w:sz="0" w:space="0" w:color="auto"/>
      </w:pBdr>
      <w:rPr>
        <w:b/>
        <w:bCs/>
        <w:color w:val="999999"/>
      </w:rPr>
    </w:pPr>
  </w:p>
  <w:p w:rsidR="004C0852" w:rsidRDefault="004C0852" w:rsidP="009C313A">
    <w:pPr>
      <w:pStyle w:val="Encabezado"/>
      <w:pBdr>
        <w:bottom w:val="none" w:sz="0" w:space="0" w:color="auto"/>
      </w:pBdr>
      <w:rPr>
        <w:b/>
        <w:bCs/>
        <w:color w:val="999999"/>
      </w:rPr>
    </w:pPr>
    <w:r>
      <w:rPr>
        <w:b/>
        <w:bCs/>
        <w:color w:val="999999"/>
      </w:rPr>
      <w:t xml:space="preserve">                                                       </w:t>
    </w:r>
  </w:p>
  <w:p w:rsidR="004C0852" w:rsidRDefault="004C0852" w:rsidP="009C313A">
    <w:pPr>
      <w:pStyle w:val="Encabezado"/>
      <w:pBdr>
        <w:bottom w:val="none" w:sz="0" w:space="0" w:color="auto"/>
      </w:pBdr>
      <w:rPr>
        <w:lang w:val="es-MX"/>
      </w:rPr>
    </w:pPr>
  </w:p>
  <w:p w:rsidR="004C0852" w:rsidRDefault="004C0852" w:rsidP="009C313A">
    <w:pPr>
      <w:pStyle w:val="Encabezado"/>
      <w:pBdr>
        <w:top w:val="single" w:sz="4" w:space="1" w:color="auto"/>
        <w:bottom w:val="none" w:sz="0" w:space="0" w:color="auto"/>
      </w:pBdr>
      <w:rPr>
        <w:lang w:val="es-MX"/>
      </w:rPr>
    </w:pPr>
    <w:bookmarkStart w:id="306" w:name="OLE_LINK79"/>
    <w:bookmarkStart w:id="307" w:name="OLE_LINK80"/>
    <w:bookmarkStart w:id="308" w:name="_Hlk388376596"/>
    <w:bookmarkEnd w:id="306"/>
    <w:bookmarkEnd w:id="307"/>
    <w:bookmarkEnd w:id="30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C236D"/>
    <w:multiLevelType w:val="hybridMultilevel"/>
    <w:tmpl w:val="7598B1F4"/>
    <w:lvl w:ilvl="0" w:tplc="0C0A0001">
      <w:start w:val="1"/>
      <w:numFmt w:val="bullet"/>
      <w:lvlText w:val=""/>
      <w:lvlJc w:val="left"/>
      <w:pPr>
        <w:tabs>
          <w:tab w:val="num" w:pos="720"/>
        </w:tabs>
        <w:ind w:left="720" w:hanging="360"/>
      </w:pPr>
      <w:rPr>
        <w:rFonts w:ascii="ZapfChancery" w:hAnsi="ZapfChancery" w:hint="default"/>
      </w:rPr>
    </w:lvl>
    <w:lvl w:ilvl="1" w:tplc="0C0A0003" w:tentative="1">
      <w:start w:val="1"/>
      <w:numFmt w:val="bullet"/>
      <w:lvlText w:val="o"/>
      <w:lvlJc w:val="left"/>
      <w:pPr>
        <w:tabs>
          <w:tab w:val="num" w:pos="1440"/>
        </w:tabs>
        <w:ind w:left="1440" w:hanging="360"/>
      </w:pPr>
      <w:rPr>
        <w:rFonts w:ascii="Cambria" w:hAnsi="Cambria" w:cs="Cambria" w:hint="default"/>
      </w:rPr>
    </w:lvl>
    <w:lvl w:ilvl="2" w:tplc="0C0A0005" w:tentative="1">
      <w:start w:val="1"/>
      <w:numFmt w:val="bullet"/>
      <w:lvlText w:val=""/>
      <w:lvlJc w:val="left"/>
      <w:pPr>
        <w:tabs>
          <w:tab w:val="num" w:pos="2160"/>
        </w:tabs>
        <w:ind w:left="2160" w:hanging="360"/>
      </w:pPr>
      <w:rPr>
        <w:rFonts w:ascii="ZapfChancery" w:hAnsi="ZapfChancery" w:hint="default"/>
      </w:rPr>
    </w:lvl>
    <w:lvl w:ilvl="3" w:tplc="0C0A0001" w:tentative="1">
      <w:start w:val="1"/>
      <w:numFmt w:val="bullet"/>
      <w:lvlText w:val=""/>
      <w:lvlJc w:val="left"/>
      <w:pPr>
        <w:tabs>
          <w:tab w:val="num" w:pos="2880"/>
        </w:tabs>
        <w:ind w:left="2880" w:hanging="360"/>
      </w:pPr>
      <w:rPr>
        <w:rFonts w:ascii="ZapfChancery" w:hAnsi="ZapfChancery" w:hint="default"/>
      </w:rPr>
    </w:lvl>
    <w:lvl w:ilvl="4" w:tplc="0C0A0003" w:tentative="1">
      <w:start w:val="1"/>
      <w:numFmt w:val="bullet"/>
      <w:lvlText w:val="o"/>
      <w:lvlJc w:val="left"/>
      <w:pPr>
        <w:tabs>
          <w:tab w:val="num" w:pos="3600"/>
        </w:tabs>
        <w:ind w:left="3600" w:hanging="360"/>
      </w:pPr>
      <w:rPr>
        <w:rFonts w:ascii="Cambria" w:hAnsi="Cambria" w:cs="Cambria" w:hint="default"/>
      </w:rPr>
    </w:lvl>
    <w:lvl w:ilvl="5" w:tplc="0C0A0005" w:tentative="1">
      <w:start w:val="1"/>
      <w:numFmt w:val="bullet"/>
      <w:lvlText w:val=""/>
      <w:lvlJc w:val="left"/>
      <w:pPr>
        <w:tabs>
          <w:tab w:val="num" w:pos="4320"/>
        </w:tabs>
        <w:ind w:left="4320" w:hanging="360"/>
      </w:pPr>
      <w:rPr>
        <w:rFonts w:ascii="ZapfChancery" w:hAnsi="ZapfChancery" w:hint="default"/>
      </w:rPr>
    </w:lvl>
    <w:lvl w:ilvl="6" w:tplc="0C0A0001" w:tentative="1">
      <w:start w:val="1"/>
      <w:numFmt w:val="bullet"/>
      <w:lvlText w:val=""/>
      <w:lvlJc w:val="left"/>
      <w:pPr>
        <w:tabs>
          <w:tab w:val="num" w:pos="5040"/>
        </w:tabs>
        <w:ind w:left="5040" w:hanging="360"/>
      </w:pPr>
      <w:rPr>
        <w:rFonts w:ascii="ZapfChancery" w:hAnsi="ZapfChancery" w:hint="default"/>
      </w:rPr>
    </w:lvl>
    <w:lvl w:ilvl="7" w:tplc="0C0A0003" w:tentative="1">
      <w:start w:val="1"/>
      <w:numFmt w:val="bullet"/>
      <w:lvlText w:val="o"/>
      <w:lvlJc w:val="left"/>
      <w:pPr>
        <w:tabs>
          <w:tab w:val="num" w:pos="5760"/>
        </w:tabs>
        <w:ind w:left="5760" w:hanging="360"/>
      </w:pPr>
      <w:rPr>
        <w:rFonts w:ascii="Cambria" w:hAnsi="Cambria" w:cs="Cambria" w:hint="default"/>
      </w:rPr>
    </w:lvl>
    <w:lvl w:ilvl="8" w:tplc="0C0A0005" w:tentative="1">
      <w:start w:val="1"/>
      <w:numFmt w:val="bullet"/>
      <w:lvlText w:val=""/>
      <w:lvlJc w:val="left"/>
      <w:pPr>
        <w:tabs>
          <w:tab w:val="num" w:pos="6480"/>
        </w:tabs>
        <w:ind w:left="6480" w:hanging="360"/>
      </w:pPr>
      <w:rPr>
        <w:rFonts w:ascii="ZapfChancery" w:hAnsi="ZapfChancery" w:hint="default"/>
      </w:rPr>
    </w:lvl>
  </w:abstractNum>
  <w:abstractNum w:abstractNumId="1">
    <w:nsid w:val="28C12ECB"/>
    <w:multiLevelType w:val="hybridMultilevel"/>
    <w:tmpl w:val="AF468B4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nsid w:val="37881601"/>
    <w:multiLevelType w:val="multilevel"/>
    <w:tmpl w:val="C5165ACE"/>
    <w:lvl w:ilvl="0">
      <w:start w:val="1"/>
      <w:numFmt w:val="decimal"/>
      <w:pStyle w:val="Ttulo1"/>
      <w:lvlText w:val="%1."/>
      <w:lvlJc w:val="left"/>
      <w:pPr>
        <w:ind w:left="0" w:firstLine="0"/>
      </w:pPr>
      <w:rPr>
        <w:rFonts w:hint="default"/>
      </w:rPr>
    </w:lvl>
    <w:lvl w:ilvl="1">
      <w:start w:val="1"/>
      <w:numFmt w:val="decimal"/>
      <w:pStyle w:val="Ttulo2"/>
      <w:lvlText w:val="%1.%2."/>
      <w:lvlJc w:val="left"/>
      <w:pPr>
        <w:ind w:left="0" w:firstLine="0"/>
      </w:pPr>
      <w:rPr>
        <w:rFonts w:hint="default"/>
      </w:rPr>
    </w:lvl>
    <w:lvl w:ilvl="2">
      <w:start w:val="1"/>
      <w:numFmt w:val="decimal"/>
      <w:pStyle w:val="Ttulo3"/>
      <w:lvlText w:val="%1.%2.%3."/>
      <w:lvlJc w:val="left"/>
      <w:pPr>
        <w:ind w:left="567"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6EC0638"/>
    <w:multiLevelType w:val="hybridMultilevel"/>
    <w:tmpl w:val="97FE668C"/>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4">
    <w:nsid w:val="520B48B4"/>
    <w:multiLevelType w:val="multilevel"/>
    <w:tmpl w:val="06FEB1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Ttulo4"/>
      <w:lvlText w:val="%1.%2.%3.%4."/>
      <w:lvlJc w:val="left"/>
      <w:pPr>
        <w:ind w:left="1728" w:hanging="648"/>
      </w:pPr>
    </w:lvl>
    <w:lvl w:ilvl="4">
      <w:start w:val="1"/>
      <w:numFmt w:val="decimal"/>
      <w:pStyle w:val="Ttu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85C1A9D"/>
    <w:multiLevelType w:val="hybridMultilevel"/>
    <w:tmpl w:val="193C73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7EDC054B"/>
    <w:multiLevelType w:val="hybridMultilevel"/>
    <w:tmpl w:val="C6EE0D34"/>
    <w:lvl w:ilvl="0" w:tplc="080A0017">
      <w:start w:val="1"/>
      <w:numFmt w:val="lowerLetter"/>
      <w:lvlText w:val="%1)"/>
      <w:lvlJc w:val="left"/>
      <w:pPr>
        <w:ind w:left="1287" w:hanging="360"/>
      </w:pPr>
    </w:lvl>
    <w:lvl w:ilvl="1" w:tplc="0C0A000F">
      <w:start w:val="1"/>
      <w:numFmt w:val="decimal"/>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425"/>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FFC"/>
    <w:rsid w:val="000017A7"/>
    <w:rsid w:val="00003B94"/>
    <w:rsid w:val="000068A8"/>
    <w:rsid w:val="0000756D"/>
    <w:rsid w:val="0000790F"/>
    <w:rsid w:val="00012D6E"/>
    <w:rsid w:val="00012FD6"/>
    <w:rsid w:val="000144F5"/>
    <w:rsid w:val="0001478E"/>
    <w:rsid w:val="00016BB7"/>
    <w:rsid w:val="00017DD7"/>
    <w:rsid w:val="00020234"/>
    <w:rsid w:val="00021598"/>
    <w:rsid w:val="00022E01"/>
    <w:rsid w:val="00023E76"/>
    <w:rsid w:val="000260F1"/>
    <w:rsid w:val="000302C6"/>
    <w:rsid w:val="0003090C"/>
    <w:rsid w:val="000312BA"/>
    <w:rsid w:val="000342EC"/>
    <w:rsid w:val="000345BA"/>
    <w:rsid w:val="000354D7"/>
    <w:rsid w:val="00035786"/>
    <w:rsid w:val="00035829"/>
    <w:rsid w:val="00037851"/>
    <w:rsid w:val="000405F3"/>
    <w:rsid w:val="00040D1B"/>
    <w:rsid w:val="000411D6"/>
    <w:rsid w:val="00042A45"/>
    <w:rsid w:val="000440C4"/>
    <w:rsid w:val="00044B18"/>
    <w:rsid w:val="0004516E"/>
    <w:rsid w:val="00047ABB"/>
    <w:rsid w:val="00053016"/>
    <w:rsid w:val="00054AF7"/>
    <w:rsid w:val="000550D9"/>
    <w:rsid w:val="000553BE"/>
    <w:rsid w:val="0005652E"/>
    <w:rsid w:val="00056D6C"/>
    <w:rsid w:val="00063A35"/>
    <w:rsid w:val="000670EE"/>
    <w:rsid w:val="0006793C"/>
    <w:rsid w:val="0007190A"/>
    <w:rsid w:val="00071F08"/>
    <w:rsid w:val="0007327C"/>
    <w:rsid w:val="0007485A"/>
    <w:rsid w:val="0007650F"/>
    <w:rsid w:val="00080A62"/>
    <w:rsid w:val="00082B97"/>
    <w:rsid w:val="000832CB"/>
    <w:rsid w:val="00084921"/>
    <w:rsid w:val="0008517F"/>
    <w:rsid w:val="0008547A"/>
    <w:rsid w:val="00085D46"/>
    <w:rsid w:val="000871AC"/>
    <w:rsid w:val="00087525"/>
    <w:rsid w:val="0009062F"/>
    <w:rsid w:val="00090FC3"/>
    <w:rsid w:val="0009157F"/>
    <w:rsid w:val="0009361B"/>
    <w:rsid w:val="0009362A"/>
    <w:rsid w:val="0009486D"/>
    <w:rsid w:val="00095ED9"/>
    <w:rsid w:val="00096512"/>
    <w:rsid w:val="00096CC6"/>
    <w:rsid w:val="00097B4B"/>
    <w:rsid w:val="000A0517"/>
    <w:rsid w:val="000A4786"/>
    <w:rsid w:val="000A585E"/>
    <w:rsid w:val="000A6846"/>
    <w:rsid w:val="000A7DC6"/>
    <w:rsid w:val="000B229E"/>
    <w:rsid w:val="000B474A"/>
    <w:rsid w:val="000B5ACE"/>
    <w:rsid w:val="000B6228"/>
    <w:rsid w:val="000B72B2"/>
    <w:rsid w:val="000B74F5"/>
    <w:rsid w:val="000C0158"/>
    <w:rsid w:val="000C15DF"/>
    <w:rsid w:val="000C1C6C"/>
    <w:rsid w:val="000C4579"/>
    <w:rsid w:val="000C5678"/>
    <w:rsid w:val="000C5E56"/>
    <w:rsid w:val="000C68A8"/>
    <w:rsid w:val="000D176B"/>
    <w:rsid w:val="000D2B6F"/>
    <w:rsid w:val="000E16E4"/>
    <w:rsid w:val="000E453F"/>
    <w:rsid w:val="000E6999"/>
    <w:rsid w:val="000E6B06"/>
    <w:rsid w:val="000E6F56"/>
    <w:rsid w:val="000F2CD7"/>
    <w:rsid w:val="000F4FC6"/>
    <w:rsid w:val="000F5098"/>
    <w:rsid w:val="000F58B2"/>
    <w:rsid w:val="000F5D36"/>
    <w:rsid w:val="000F5E12"/>
    <w:rsid w:val="00100C79"/>
    <w:rsid w:val="00100E11"/>
    <w:rsid w:val="00101416"/>
    <w:rsid w:val="00101E26"/>
    <w:rsid w:val="00102AA1"/>
    <w:rsid w:val="00103B13"/>
    <w:rsid w:val="00105553"/>
    <w:rsid w:val="00110BC5"/>
    <w:rsid w:val="00111083"/>
    <w:rsid w:val="00111BF5"/>
    <w:rsid w:val="001129C5"/>
    <w:rsid w:val="00112DFE"/>
    <w:rsid w:val="00113078"/>
    <w:rsid w:val="0011316D"/>
    <w:rsid w:val="00113D9C"/>
    <w:rsid w:val="00115949"/>
    <w:rsid w:val="0011668A"/>
    <w:rsid w:val="00116CCE"/>
    <w:rsid w:val="00116DA2"/>
    <w:rsid w:val="00120B45"/>
    <w:rsid w:val="0012308A"/>
    <w:rsid w:val="00124E96"/>
    <w:rsid w:val="00125502"/>
    <w:rsid w:val="0012641E"/>
    <w:rsid w:val="00127BBE"/>
    <w:rsid w:val="00127F50"/>
    <w:rsid w:val="00130194"/>
    <w:rsid w:val="00131D1E"/>
    <w:rsid w:val="00134D3C"/>
    <w:rsid w:val="0013511A"/>
    <w:rsid w:val="001363E9"/>
    <w:rsid w:val="00136E4B"/>
    <w:rsid w:val="001370D3"/>
    <w:rsid w:val="00137151"/>
    <w:rsid w:val="001400E4"/>
    <w:rsid w:val="00141DAF"/>
    <w:rsid w:val="001460B6"/>
    <w:rsid w:val="001468C6"/>
    <w:rsid w:val="00146D49"/>
    <w:rsid w:val="00147B39"/>
    <w:rsid w:val="0015020B"/>
    <w:rsid w:val="00151D02"/>
    <w:rsid w:val="00153B64"/>
    <w:rsid w:val="00153C40"/>
    <w:rsid w:val="001545F9"/>
    <w:rsid w:val="001549F4"/>
    <w:rsid w:val="00156A45"/>
    <w:rsid w:val="00156FA9"/>
    <w:rsid w:val="00157CB1"/>
    <w:rsid w:val="00157F62"/>
    <w:rsid w:val="00161AA9"/>
    <w:rsid w:val="0016253B"/>
    <w:rsid w:val="0016346D"/>
    <w:rsid w:val="00164848"/>
    <w:rsid w:val="00165004"/>
    <w:rsid w:val="00165F25"/>
    <w:rsid w:val="0016601F"/>
    <w:rsid w:val="001670B6"/>
    <w:rsid w:val="00167824"/>
    <w:rsid w:val="00167B8E"/>
    <w:rsid w:val="00167EB6"/>
    <w:rsid w:val="001703E5"/>
    <w:rsid w:val="00172A96"/>
    <w:rsid w:val="00173742"/>
    <w:rsid w:val="00175EBA"/>
    <w:rsid w:val="00180A23"/>
    <w:rsid w:val="00184B1A"/>
    <w:rsid w:val="00185189"/>
    <w:rsid w:val="001858FB"/>
    <w:rsid w:val="0018605D"/>
    <w:rsid w:val="00186F40"/>
    <w:rsid w:val="00187F2E"/>
    <w:rsid w:val="0019165A"/>
    <w:rsid w:val="00191C4D"/>
    <w:rsid w:val="00191FFC"/>
    <w:rsid w:val="00192400"/>
    <w:rsid w:val="00192CA5"/>
    <w:rsid w:val="00195359"/>
    <w:rsid w:val="001A1B32"/>
    <w:rsid w:val="001A4D77"/>
    <w:rsid w:val="001A50FC"/>
    <w:rsid w:val="001A5693"/>
    <w:rsid w:val="001A67C3"/>
    <w:rsid w:val="001A67DD"/>
    <w:rsid w:val="001A7007"/>
    <w:rsid w:val="001A7E65"/>
    <w:rsid w:val="001B0357"/>
    <w:rsid w:val="001B04FB"/>
    <w:rsid w:val="001B0628"/>
    <w:rsid w:val="001B09D7"/>
    <w:rsid w:val="001B1745"/>
    <w:rsid w:val="001B2730"/>
    <w:rsid w:val="001B3176"/>
    <w:rsid w:val="001B3D90"/>
    <w:rsid w:val="001B3FCC"/>
    <w:rsid w:val="001B4C9A"/>
    <w:rsid w:val="001B56FE"/>
    <w:rsid w:val="001B5E2D"/>
    <w:rsid w:val="001B77C4"/>
    <w:rsid w:val="001C0FED"/>
    <w:rsid w:val="001C3DD7"/>
    <w:rsid w:val="001C55A6"/>
    <w:rsid w:val="001C5613"/>
    <w:rsid w:val="001C5B05"/>
    <w:rsid w:val="001C6106"/>
    <w:rsid w:val="001C796D"/>
    <w:rsid w:val="001C7D5B"/>
    <w:rsid w:val="001D0734"/>
    <w:rsid w:val="001D1014"/>
    <w:rsid w:val="001D1219"/>
    <w:rsid w:val="001D36FD"/>
    <w:rsid w:val="001D6099"/>
    <w:rsid w:val="001D6287"/>
    <w:rsid w:val="001D6333"/>
    <w:rsid w:val="001D72C9"/>
    <w:rsid w:val="001E1A59"/>
    <w:rsid w:val="001E5D6D"/>
    <w:rsid w:val="001E6AB6"/>
    <w:rsid w:val="001E7466"/>
    <w:rsid w:val="001F0AB5"/>
    <w:rsid w:val="001F2F17"/>
    <w:rsid w:val="001F3176"/>
    <w:rsid w:val="001F7906"/>
    <w:rsid w:val="001F7E0D"/>
    <w:rsid w:val="001F7E45"/>
    <w:rsid w:val="001F7EC8"/>
    <w:rsid w:val="0020556B"/>
    <w:rsid w:val="00206B9F"/>
    <w:rsid w:val="002107B5"/>
    <w:rsid w:val="00210BD0"/>
    <w:rsid w:val="002116C1"/>
    <w:rsid w:val="00211A6E"/>
    <w:rsid w:val="0021398F"/>
    <w:rsid w:val="002146E3"/>
    <w:rsid w:val="00217884"/>
    <w:rsid w:val="00220248"/>
    <w:rsid w:val="00220449"/>
    <w:rsid w:val="00221954"/>
    <w:rsid w:val="002223DC"/>
    <w:rsid w:val="00224082"/>
    <w:rsid w:val="0022416B"/>
    <w:rsid w:val="00224256"/>
    <w:rsid w:val="00225C28"/>
    <w:rsid w:val="00231CDC"/>
    <w:rsid w:val="00231E1E"/>
    <w:rsid w:val="00233BE1"/>
    <w:rsid w:val="0023723B"/>
    <w:rsid w:val="00240B8C"/>
    <w:rsid w:val="002418F5"/>
    <w:rsid w:val="002425F1"/>
    <w:rsid w:val="00243823"/>
    <w:rsid w:val="00245C88"/>
    <w:rsid w:val="00250D1E"/>
    <w:rsid w:val="00254889"/>
    <w:rsid w:val="0025645F"/>
    <w:rsid w:val="00256835"/>
    <w:rsid w:val="00257EE5"/>
    <w:rsid w:val="002601FA"/>
    <w:rsid w:val="00261E4C"/>
    <w:rsid w:val="00264DD2"/>
    <w:rsid w:val="00264FC0"/>
    <w:rsid w:val="00265264"/>
    <w:rsid w:val="00270E01"/>
    <w:rsid w:val="00272B7D"/>
    <w:rsid w:val="00273FA1"/>
    <w:rsid w:val="002753C5"/>
    <w:rsid w:val="00275493"/>
    <w:rsid w:val="002763D3"/>
    <w:rsid w:val="00277C7F"/>
    <w:rsid w:val="002807EF"/>
    <w:rsid w:val="002816E1"/>
    <w:rsid w:val="002817A1"/>
    <w:rsid w:val="002819E4"/>
    <w:rsid w:val="00282426"/>
    <w:rsid w:val="002840C9"/>
    <w:rsid w:val="00285C76"/>
    <w:rsid w:val="00285F86"/>
    <w:rsid w:val="0029074B"/>
    <w:rsid w:val="00295D45"/>
    <w:rsid w:val="00296BE8"/>
    <w:rsid w:val="002A009B"/>
    <w:rsid w:val="002A06E8"/>
    <w:rsid w:val="002A1BEF"/>
    <w:rsid w:val="002A25FE"/>
    <w:rsid w:val="002A28AB"/>
    <w:rsid w:val="002A465C"/>
    <w:rsid w:val="002A55E6"/>
    <w:rsid w:val="002A5D7A"/>
    <w:rsid w:val="002A6CD2"/>
    <w:rsid w:val="002B001A"/>
    <w:rsid w:val="002B020A"/>
    <w:rsid w:val="002B3102"/>
    <w:rsid w:val="002B4CD9"/>
    <w:rsid w:val="002B4F09"/>
    <w:rsid w:val="002C0204"/>
    <w:rsid w:val="002C02F9"/>
    <w:rsid w:val="002C2EB7"/>
    <w:rsid w:val="002C2FB5"/>
    <w:rsid w:val="002C46E0"/>
    <w:rsid w:val="002C4874"/>
    <w:rsid w:val="002C5072"/>
    <w:rsid w:val="002C53D7"/>
    <w:rsid w:val="002C5CFD"/>
    <w:rsid w:val="002C70CB"/>
    <w:rsid w:val="002D059F"/>
    <w:rsid w:val="002D2202"/>
    <w:rsid w:val="002D2E27"/>
    <w:rsid w:val="002D3167"/>
    <w:rsid w:val="002D498B"/>
    <w:rsid w:val="002D6CD2"/>
    <w:rsid w:val="002D7C7F"/>
    <w:rsid w:val="002E0B72"/>
    <w:rsid w:val="002E0D5A"/>
    <w:rsid w:val="002E2EB6"/>
    <w:rsid w:val="002F0228"/>
    <w:rsid w:val="002F14EC"/>
    <w:rsid w:val="002F20D7"/>
    <w:rsid w:val="0030563A"/>
    <w:rsid w:val="00307165"/>
    <w:rsid w:val="00310F35"/>
    <w:rsid w:val="00313131"/>
    <w:rsid w:val="00313245"/>
    <w:rsid w:val="00313C63"/>
    <w:rsid w:val="0031422C"/>
    <w:rsid w:val="00320A62"/>
    <w:rsid w:val="003216FC"/>
    <w:rsid w:val="0032182B"/>
    <w:rsid w:val="00321ACC"/>
    <w:rsid w:val="00322537"/>
    <w:rsid w:val="00325D55"/>
    <w:rsid w:val="003262EE"/>
    <w:rsid w:val="00326E3E"/>
    <w:rsid w:val="00327967"/>
    <w:rsid w:val="00331CE9"/>
    <w:rsid w:val="003338C8"/>
    <w:rsid w:val="0033464A"/>
    <w:rsid w:val="00335F59"/>
    <w:rsid w:val="00336556"/>
    <w:rsid w:val="00336FA7"/>
    <w:rsid w:val="00341109"/>
    <w:rsid w:val="0034147B"/>
    <w:rsid w:val="00341C32"/>
    <w:rsid w:val="003423AA"/>
    <w:rsid w:val="003427A1"/>
    <w:rsid w:val="00343F32"/>
    <w:rsid w:val="003440D3"/>
    <w:rsid w:val="00344D8B"/>
    <w:rsid w:val="00346BE6"/>
    <w:rsid w:val="0035079F"/>
    <w:rsid w:val="00350F44"/>
    <w:rsid w:val="00353DB4"/>
    <w:rsid w:val="003556A7"/>
    <w:rsid w:val="00356B57"/>
    <w:rsid w:val="00356FB2"/>
    <w:rsid w:val="003572FF"/>
    <w:rsid w:val="0036457C"/>
    <w:rsid w:val="0036471D"/>
    <w:rsid w:val="00365557"/>
    <w:rsid w:val="00366A13"/>
    <w:rsid w:val="0036793A"/>
    <w:rsid w:val="0037049F"/>
    <w:rsid w:val="0037108C"/>
    <w:rsid w:val="003714C4"/>
    <w:rsid w:val="003731C9"/>
    <w:rsid w:val="0037339A"/>
    <w:rsid w:val="0037374C"/>
    <w:rsid w:val="003742D1"/>
    <w:rsid w:val="00374449"/>
    <w:rsid w:val="00374D3E"/>
    <w:rsid w:val="00374F0B"/>
    <w:rsid w:val="00374FC6"/>
    <w:rsid w:val="0037545E"/>
    <w:rsid w:val="00376887"/>
    <w:rsid w:val="00383FC3"/>
    <w:rsid w:val="003841D0"/>
    <w:rsid w:val="003845EB"/>
    <w:rsid w:val="00386488"/>
    <w:rsid w:val="003869D3"/>
    <w:rsid w:val="00387729"/>
    <w:rsid w:val="00387846"/>
    <w:rsid w:val="00390329"/>
    <w:rsid w:val="003903B3"/>
    <w:rsid w:val="003924C6"/>
    <w:rsid w:val="0039328E"/>
    <w:rsid w:val="00395D35"/>
    <w:rsid w:val="00397CFE"/>
    <w:rsid w:val="003A0140"/>
    <w:rsid w:val="003A17A0"/>
    <w:rsid w:val="003A183A"/>
    <w:rsid w:val="003A2147"/>
    <w:rsid w:val="003A37E3"/>
    <w:rsid w:val="003A518A"/>
    <w:rsid w:val="003A5A8F"/>
    <w:rsid w:val="003A7412"/>
    <w:rsid w:val="003A7A48"/>
    <w:rsid w:val="003B2AAF"/>
    <w:rsid w:val="003B3423"/>
    <w:rsid w:val="003B3CD0"/>
    <w:rsid w:val="003B40F3"/>
    <w:rsid w:val="003B7022"/>
    <w:rsid w:val="003B7348"/>
    <w:rsid w:val="003C162D"/>
    <w:rsid w:val="003D0564"/>
    <w:rsid w:val="003D0CB8"/>
    <w:rsid w:val="003D1D9D"/>
    <w:rsid w:val="003D3B70"/>
    <w:rsid w:val="003D4582"/>
    <w:rsid w:val="003D48A1"/>
    <w:rsid w:val="003D51CF"/>
    <w:rsid w:val="003D6036"/>
    <w:rsid w:val="003D7166"/>
    <w:rsid w:val="003D72BB"/>
    <w:rsid w:val="003D7B8A"/>
    <w:rsid w:val="003E01B5"/>
    <w:rsid w:val="003E0F04"/>
    <w:rsid w:val="003E16A6"/>
    <w:rsid w:val="003E3CAF"/>
    <w:rsid w:val="003E4039"/>
    <w:rsid w:val="003E6D4F"/>
    <w:rsid w:val="003E7BE4"/>
    <w:rsid w:val="003F0051"/>
    <w:rsid w:val="003F005C"/>
    <w:rsid w:val="003F11D1"/>
    <w:rsid w:val="003F18AB"/>
    <w:rsid w:val="003F19AC"/>
    <w:rsid w:val="003F23ED"/>
    <w:rsid w:val="003F2A07"/>
    <w:rsid w:val="003F404A"/>
    <w:rsid w:val="003F532A"/>
    <w:rsid w:val="003F567A"/>
    <w:rsid w:val="003F5B1B"/>
    <w:rsid w:val="00400780"/>
    <w:rsid w:val="00401CE9"/>
    <w:rsid w:val="00402AFE"/>
    <w:rsid w:val="0040333F"/>
    <w:rsid w:val="0040361B"/>
    <w:rsid w:val="00403F33"/>
    <w:rsid w:val="0040580A"/>
    <w:rsid w:val="0040599F"/>
    <w:rsid w:val="00406596"/>
    <w:rsid w:val="00407836"/>
    <w:rsid w:val="00410818"/>
    <w:rsid w:val="00411ED2"/>
    <w:rsid w:val="0041485F"/>
    <w:rsid w:val="00420587"/>
    <w:rsid w:val="004216BA"/>
    <w:rsid w:val="0042293C"/>
    <w:rsid w:val="00422B6B"/>
    <w:rsid w:val="004246D1"/>
    <w:rsid w:val="00424798"/>
    <w:rsid w:val="00424BD9"/>
    <w:rsid w:val="00424EAE"/>
    <w:rsid w:val="00425CE6"/>
    <w:rsid w:val="00426720"/>
    <w:rsid w:val="00431A7A"/>
    <w:rsid w:val="0043227C"/>
    <w:rsid w:val="00432DF5"/>
    <w:rsid w:val="00433844"/>
    <w:rsid w:val="004357CC"/>
    <w:rsid w:val="00435D74"/>
    <w:rsid w:val="00437989"/>
    <w:rsid w:val="00437AF3"/>
    <w:rsid w:val="00437ED8"/>
    <w:rsid w:val="00441F51"/>
    <w:rsid w:val="0044322A"/>
    <w:rsid w:val="00443511"/>
    <w:rsid w:val="00445580"/>
    <w:rsid w:val="00445A04"/>
    <w:rsid w:val="0044705C"/>
    <w:rsid w:val="004470DE"/>
    <w:rsid w:val="00447DDF"/>
    <w:rsid w:val="00450AC8"/>
    <w:rsid w:val="00450AED"/>
    <w:rsid w:val="004516B7"/>
    <w:rsid w:val="00452A32"/>
    <w:rsid w:val="00454EE6"/>
    <w:rsid w:val="00455A6F"/>
    <w:rsid w:val="0045697D"/>
    <w:rsid w:val="00456D7B"/>
    <w:rsid w:val="004570EC"/>
    <w:rsid w:val="004575F6"/>
    <w:rsid w:val="00457A2C"/>
    <w:rsid w:val="00457A6D"/>
    <w:rsid w:val="00460000"/>
    <w:rsid w:val="00462072"/>
    <w:rsid w:val="00463066"/>
    <w:rsid w:val="00464AAC"/>
    <w:rsid w:val="00464B64"/>
    <w:rsid w:val="004652CE"/>
    <w:rsid w:val="00465B97"/>
    <w:rsid w:val="00466ED4"/>
    <w:rsid w:val="00472292"/>
    <w:rsid w:val="00474200"/>
    <w:rsid w:val="0047447D"/>
    <w:rsid w:val="0047526A"/>
    <w:rsid w:val="0048000F"/>
    <w:rsid w:val="0048120A"/>
    <w:rsid w:val="004829FE"/>
    <w:rsid w:val="00482AD3"/>
    <w:rsid w:val="0048429F"/>
    <w:rsid w:val="00485081"/>
    <w:rsid w:val="00485188"/>
    <w:rsid w:val="00485B95"/>
    <w:rsid w:val="0048613B"/>
    <w:rsid w:val="004861C1"/>
    <w:rsid w:val="00486525"/>
    <w:rsid w:val="004901E2"/>
    <w:rsid w:val="00493A35"/>
    <w:rsid w:val="00495854"/>
    <w:rsid w:val="00497F53"/>
    <w:rsid w:val="004A2334"/>
    <w:rsid w:val="004A2974"/>
    <w:rsid w:val="004A331C"/>
    <w:rsid w:val="004A3ED5"/>
    <w:rsid w:val="004A6201"/>
    <w:rsid w:val="004A71FE"/>
    <w:rsid w:val="004A79B8"/>
    <w:rsid w:val="004A7CC3"/>
    <w:rsid w:val="004A7DB3"/>
    <w:rsid w:val="004B0E1A"/>
    <w:rsid w:val="004B1E1D"/>
    <w:rsid w:val="004B3FB6"/>
    <w:rsid w:val="004B58C9"/>
    <w:rsid w:val="004B647B"/>
    <w:rsid w:val="004B652F"/>
    <w:rsid w:val="004B6751"/>
    <w:rsid w:val="004B684A"/>
    <w:rsid w:val="004B6AE2"/>
    <w:rsid w:val="004C0852"/>
    <w:rsid w:val="004C0C05"/>
    <w:rsid w:val="004C204C"/>
    <w:rsid w:val="004C5D79"/>
    <w:rsid w:val="004C6EB5"/>
    <w:rsid w:val="004C71D7"/>
    <w:rsid w:val="004C72F6"/>
    <w:rsid w:val="004D00AD"/>
    <w:rsid w:val="004D01BC"/>
    <w:rsid w:val="004D1319"/>
    <w:rsid w:val="004D371A"/>
    <w:rsid w:val="004D4895"/>
    <w:rsid w:val="004D4CFA"/>
    <w:rsid w:val="004D7EF7"/>
    <w:rsid w:val="004D7FB4"/>
    <w:rsid w:val="004E065D"/>
    <w:rsid w:val="004E111E"/>
    <w:rsid w:val="004E13E0"/>
    <w:rsid w:val="004E2193"/>
    <w:rsid w:val="004E4632"/>
    <w:rsid w:val="004E4848"/>
    <w:rsid w:val="004E64D3"/>
    <w:rsid w:val="004F5167"/>
    <w:rsid w:val="004F54F9"/>
    <w:rsid w:val="004F5C13"/>
    <w:rsid w:val="004F6CFE"/>
    <w:rsid w:val="004F7120"/>
    <w:rsid w:val="004F776C"/>
    <w:rsid w:val="00501A4A"/>
    <w:rsid w:val="00501B0A"/>
    <w:rsid w:val="00501C3E"/>
    <w:rsid w:val="005030C4"/>
    <w:rsid w:val="00505E57"/>
    <w:rsid w:val="00510BE1"/>
    <w:rsid w:val="0051101B"/>
    <w:rsid w:val="005113D4"/>
    <w:rsid w:val="00513EBD"/>
    <w:rsid w:val="005143F3"/>
    <w:rsid w:val="00515722"/>
    <w:rsid w:val="00516282"/>
    <w:rsid w:val="00516D56"/>
    <w:rsid w:val="00517A16"/>
    <w:rsid w:val="00517D49"/>
    <w:rsid w:val="00517EF4"/>
    <w:rsid w:val="005200BF"/>
    <w:rsid w:val="00524AED"/>
    <w:rsid w:val="00525442"/>
    <w:rsid w:val="00531B8C"/>
    <w:rsid w:val="00532E3D"/>
    <w:rsid w:val="0053318D"/>
    <w:rsid w:val="00533C03"/>
    <w:rsid w:val="0053418C"/>
    <w:rsid w:val="005346F4"/>
    <w:rsid w:val="00534F43"/>
    <w:rsid w:val="00536637"/>
    <w:rsid w:val="0053681C"/>
    <w:rsid w:val="0054038B"/>
    <w:rsid w:val="00540D5B"/>
    <w:rsid w:val="0054146C"/>
    <w:rsid w:val="00541B51"/>
    <w:rsid w:val="00542739"/>
    <w:rsid w:val="00545B49"/>
    <w:rsid w:val="005508D9"/>
    <w:rsid w:val="0055251C"/>
    <w:rsid w:val="0055348E"/>
    <w:rsid w:val="00554D20"/>
    <w:rsid w:val="005565F8"/>
    <w:rsid w:val="0055690B"/>
    <w:rsid w:val="005569B7"/>
    <w:rsid w:val="005579F0"/>
    <w:rsid w:val="00560D10"/>
    <w:rsid w:val="005621D8"/>
    <w:rsid w:val="00562382"/>
    <w:rsid w:val="00562F18"/>
    <w:rsid w:val="0056493C"/>
    <w:rsid w:val="00564C2B"/>
    <w:rsid w:val="00565BCE"/>
    <w:rsid w:val="005662D2"/>
    <w:rsid w:val="00570196"/>
    <w:rsid w:val="00570CF9"/>
    <w:rsid w:val="00570EDA"/>
    <w:rsid w:val="0057102C"/>
    <w:rsid w:val="0057283D"/>
    <w:rsid w:val="005729C7"/>
    <w:rsid w:val="005738B4"/>
    <w:rsid w:val="005750BA"/>
    <w:rsid w:val="0058196C"/>
    <w:rsid w:val="00581C42"/>
    <w:rsid w:val="00582BE2"/>
    <w:rsid w:val="00583C2F"/>
    <w:rsid w:val="0058465D"/>
    <w:rsid w:val="005853DA"/>
    <w:rsid w:val="00586A2E"/>
    <w:rsid w:val="005871E1"/>
    <w:rsid w:val="005A053A"/>
    <w:rsid w:val="005A15B2"/>
    <w:rsid w:val="005A4EF2"/>
    <w:rsid w:val="005A59A1"/>
    <w:rsid w:val="005A6586"/>
    <w:rsid w:val="005A6892"/>
    <w:rsid w:val="005B184C"/>
    <w:rsid w:val="005B1E03"/>
    <w:rsid w:val="005B7374"/>
    <w:rsid w:val="005B7588"/>
    <w:rsid w:val="005C184A"/>
    <w:rsid w:val="005C2CD3"/>
    <w:rsid w:val="005C2D4B"/>
    <w:rsid w:val="005C432B"/>
    <w:rsid w:val="005C54AE"/>
    <w:rsid w:val="005C5563"/>
    <w:rsid w:val="005C5A8F"/>
    <w:rsid w:val="005C675F"/>
    <w:rsid w:val="005D2869"/>
    <w:rsid w:val="005D2AAD"/>
    <w:rsid w:val="005D2ABE"/>
    <w:rsid w:val="005D45BD"/>
    <w:rsid w:val="005D4833"/>
    <w:rsid w:val="005D7508"/>
    <w:rsid w:val="005D75C4"/>
    <w:rsid w:val="005D7D4B"/>
    <w:rsid w:val="005E068F"/>
    <w:rsid w:val="005E0BD6"/>
    <w:rsid w:val="005E112F"/>
    <w:rsid w:val="005E2CC9"/>
    <w:rsid w:val="005E4675"/>
    <w:rsid w:val="005E4EA5"/>
    <w:rsid w:val="005E6FB8"/>
    <w:rsid w:val="005F1671"/>
    <w:rsid w:val="005F3D43"/>
    <w:rsid w:val="005F4E8F"/>
    <w:rsid w:val="005F6DED"/>
    <w:rsid w:val="005F7B18"/>
    <w:rsid w:val="00600898"/>
    <w:rsid w:val="00601E5B"/>
    <w:rsid w:val="00602D28"/>
    <w:rsid w:val="006035BC"/>
    <w:rsid w:val="0060439D"/>
    <w:rsid w:val="00605EFB"/>
    <w:rsid w:val="00610C74"/>
    <w:rsid w:val="0061187B"/>
    <w:rsid w:val="00611EA8"/>
    <w:rsid w:val="00613F90"/>
    <w:rsid w:val="006152B7"/>
    <w:rsid w:val="0061707E"/>
    <w:rsid w:val="0062026D"/>
    <w:rsid w:val="00620534"/>
    <w:rsid w:val="00622465"/>
    <w:rsid w:val="00623C2B"/>
    <w:rsid w:val="00631DBC"/>
    <w:rsid w:val="006329DF"/>
    <w:rsid w:val="00642464"/>
    <w:rsid w:val="00642AFC"/>
    <w:rsid w:val="006432AB"/>
    <w:rsid w:val="00643D5D"/>
    <w:rsid w:val="00645ADB"/>
    <w:rsid w:val="0064603C"/>
    <w:rsid w:val="00646E85"/>
    <w:rsid w:val="00647926"/>
    <w:rsid w:val="00647B27"/>
    <w:rsid w:val="00647E04"/>
    <w:rsid w:val="006526FE"/>
    <w:rsid w:val="00652C38"/>
    <w:rsid w:val="00652F4A"/>
    <w:rsid w:val="00653803"/>
    <w:rsid w:val="00653E1E"/>
    <w:rsid w:val="00653FAD"/>
    <w:rsid w:val="0065531B"/>
    <w:rsid w:val="006553E6"/>
    <w:rsid w:val="00655A5B"/>
    <w:rsid w:val="00656393"/>
    <w:rsid w:val="00656480"/>
    <w:rsid w:val="006573EA"/>
    <w:rsid w:val="00657B75"/>
    <w:rsid w:val="00657D5A"/>
    <w:rsid w:val="006600C2"/>
    <w:rsid w:val="0066263F"/>
    <w:rsid w:val="00663180"/>
    <w:rsid w:val="00663ECE"/>
    <w:rsid w:val="00667BAD"/>
    <w:rsid w:val="006714B4"/>
    <w:rsid w:val="00672172"/>
    <w:rsid w:val="006721DD"/>
    <w:rsid w:val="00680FB7"/>
    <w:rsid w:val="00682AD6"/>
    <w:rsid w:val="00682BCF"/>
    <w:rsid w:val="006833DE"/>
    <w:rsid w:val="00683DAA"/>
    <w:rsid w:val="00691E28"/>
    <w:rsid w:val="006942C6"/>
    <w:rsid w:val="00694BBC"/>
    <w:rsid w:val="00697CB3"/>
    <w:rsid w:val="00697CF9"/>
    <w:rsid w:val="006A167F"/>
    <w:rsid w:val="006A1E80"/>
    <w:rsid w:val="006A1F24"/>
    <w:rsid w:val="006A3038"/>
    <w:rsid w:val="006A38F0"/>
    <w:rsid w:val="006A45F4"/>
    <w:rsid w:val="006A61A9"/>
    <w:rsid w:val="006B0950"/>
    <w:rsid w:val="006B13AD"/>
    <w:rsid w:val="006B1621"/>
    <w:rsid w:val="006B334C"/>
    <w:rsid w:val="006B3B93"/>
    <w:rsid w:val="006B4508"/>
    <w:rsid w:val="006B6B2B"/>
    <w:rsid w:val="006B7362"/>
    <w:rsid w:val="006B7D6B"/>
    <w:rsid w:val="006C1492"/>
    <w:rsid w:val="006C3942"/>
    <w:rsid w:val="006C6E4C"/>
    <w:rsid w:val="006C7EB6"/>
    <w:rsid w:val="006D1425"/>
    <w:rsid w:val="006D298C"/>
    <w:rsid w:val="006D4881"/>
    <w:rsid w:val="006D4ED7"/>
    <w:rsid w:val="006D54B9"/>
    <w:rsid w:val="006D5FCE"/>
    <w:rsid w:val="006D6187"/>
    <w:rsid w:val="006D70B4"/>
    <w:rsid w:val="006E19C7"/>
    <w:rsid w:val="006E3E62"/>
    <w:rsid w:val="006E4DBE"/>
    <w:rsid w:val="006E7632"/>
    <w:rsid w:val="006E7D0E"/>
    <w:rsid w:val="006F1A4D"/>
    <w:rsid w:val="006F2C00"/>
    <w:rsid w:val="006F55AD"/>
    <w:rsid w:val="006F5837"/>
    <w:rsid w:val="006F5EA6"/>
    <w:rsid w:val="006F5FAF"/>
    <w:rsid w:val="006F64CB"/>
    <w:rsid w:val="006F6F49"/>
    <w:rsid w:val="007039D5"/>
    <w:rsid w:val="00704B8A"/>
    <w:rsid w:val="007056A5"/>
    <w:rsid w:val="00710871"/>
    <w:rsid w:val="00711E41"/>
    <w:rsid w:val="00712556"/>
    <w:rsid w:val="00712891"/>
    <w:rsid w:val="00712E29"/>
    <w:rsid w:val="0071322F"/>
    <w:rsid w:val="00713D33"/>
    <w:rsid w:val="00713DA2"/>
    <w:rsid w:val="00714C6A"/>
    <w:rsid w:val="0071507F"/>
    <w:rsid w:val="007178FA"/>
    <w:rsid w:val="00720D3D"/>
    <w:rsid w:val="00722E5E"/>
    <w:rsid w:val="00724D4A"/>
    <w:rsid w:val="007266A3"/>
    <w:rsid w:val="00727635"/>
    <w:rsid w:val="0073072F"/>
    <w:rsid w:val="00733E18"/>
    <w:rsid w:val="00734B14"/>
    <w:rsid w:val="00735DDD"/>
    <w:rsid w:val="00735E3C"/>
    <w:rsid w:val="007376FA"/>
    <w:rsid w:val="00737738"/>
    <w:rsid w:val="00737CE9"/>
    <w:rsid w:val="00737D39"/>
    <w:rsid w:val="00741EA5"/>
    <w:rsid w:val="007425BD"/>
    <w:rsid w:val="007427C1"/>
    <w:rsid w:val="00742BB7"/>
    <w:rsid w:val="0074332E"/>
    <w:rsid w:val="00743978"/>
    <w:rsid w:val="00743B74"/>
    <w:rsid w:val="007453B4"/>
    <w:rsid w:val="007456C7"/>
    <w:rsid w:val="0074599D"/>
    <w:rsid w:val="0075083A"/>
    <w:rsid w:val="00752784"/>
    <w:rsid w:val="00754626"/>
    <w:rsid w:val="00754928"/>
    <w:rsid w:val="00756ACF"/>
    <w:rsid w:val="00757662"/>
    <w:rsid w:val="0076468A"/>
    <w:rsid w:val="00765009"/>
    <w:rsid w:val="0076604D"/>
    <w:rsid w:val="0076673F"/>
    <w:rsid w:val="00766961"/>
    <w:rsid w:val="00767CC6"/>
    <w:rsid w:val="007717D8"/>
    <w:rsid w:val="007729C9"/>
    <w:rsid w:val="00774340"/>
    <w:rsid w:val="00774655"/>
    <w:rsid w:val="007747EF"/>
    <w:rsid w:val="00775AD4"/>
    <w:rsid w:val="00776A12"/>
    <w:rsid w:val="00777DF0"/>
    <w:rsid w:val="0078068D"/>
    <w:rsid w:val="007808C8"/>
    <w:rsid w:val="0078187A"/>
    <w:rsid w:val="0078248A"/>
    <w:rsid w:val="00782918"/>
    <w:rsid w:val="0078307B"/>
    <w:rsid w:val="00783DDD"/>
    <w:rsid w:val="00785552"/>
    <w:rsid w:val="00785D5B"/>
    <w:rsid w:val="00785EC5"/>
    <w:rsid w:val="00786F8F"/>
    <w:rsid w:val="0079041C"/>
    <w:rsid w:val="00790EFB"/>
    <w:rsid w:val="00794646"/>
    <w:rsid w:val="007949D5"/>
    <w:rsid w:val="007954CA"/>
    <w:rsid w:val="0079582B"/>
    <w:rsid w:val="00796518"/>
    <w:rsid w:val="007A0D02"/>
    <w:rsid w:val="007A2104"/>
    <w:rsid w:val="007A2350"/>
    <w:rsid w:val="007A30D3"/>
    <w:rsid w:val="007A3E38"/>
    <w:rsid w:val="007A4328"/>
    <w:rsid w:val="007A476C"/>
    <w:rsid w:val="007A5211"/>
    <w:rsid w:val="007A5625"/>
    <w:rsid w:val="007A6DD2"/>
    <w:rsid w:val="007A7F72"/>
    <w:rsid w:val="007B03FC"/>
    <w:rsid w:val="007B045D"/>
    <w:rsid w:val="007B04B2"/>
    <w:rsid w:val="007B0F90"/>
    <w:rsid w:val="007B11FA"/>
    <w:rsid w:val="007B1A56"/>
    <w:rsid w:val="007B218D"/>
    <w:rsid w:val="007B4477"/>
    <w:rsid w:val="007B4BE5"/>
    <w:rsid w:val="007B4FB2"/>
    <w:rsid w:val="007B5D69"/>
    <w:rsid w:val="007B5F39"/>
    <w:rsid w:val="007B67A9"/>
    <w:rsid w:val="007B68BD"/>
    <w:rsid w:val="007B7762"/>
    <w:rsid w:val="007C181B"/>
    <w:rsid w:val="007C2039"/>
    <w:rsid w:val="007C33E9"/>
    <w:rsid w:val="007C3643"/>
    <w:rsid w:val="007C44A6"/>
    <w:rsid w:val="007C758F"/>
    <w:rsid w:val="007C77F6"/>
    <w:rsid w:val="007C7E29"/>
    <w:rsid w:val="007D10EF"/>
    <w:rsid w:val="007D38C1"/>
    <w:rsid w:val="007D47C1"/>
    <w:rsid w:val="007D5AAE"/>
    <w:rsid w:val="007D5C8F"/>
    <w:rsid w:val="007D5E68"/>
    <w:rsid w:val="007D6764"/>
    <w:rsid w:val="007D6D5C"/>
    <w:rsid w:val="007D6D64"/>
    <w:rsid w:val="007D712C"/>
    <w:rsid w:val="007E0246"/>
    <w:rsid w:val="007E08FE"/>
    <w:rsid w:val="007E0C5F"/>
    <w:rsid w:val="007E19DC"/>
    <w:rsid w:val="007E3969"/>
    <w:rsid w:val="007E4843"/>
    <w:rsid w:val="007E57F2"/>
    <w:rsid w:val="007E7637"/>
    <w:rsid w:val="007F0972"/>
    <w:rsid w:val="007F0A67"/>
    <w:rsid w:val="007F29FA"/>
    <w:rsid w:val="007F40CC"/>
    <w:rsid w:val="007F50CC"/>
    <w:rsid w:val="008005BC"/>
    <w:rsid w:val="00802097"/>
    <w:rsid w:val="00802FE7"/>
    <w:rsid w:val="00803EDE"/>
    <w:rsid w:val="00805E94"/>
    <w:rsid w:val="00806FEC"/>
    <w:rsid w:val="0081326A"/>
    <w:rsid w:val="00815FD1"/>
    <w:rsid w:val="00816434"/>
    <w:rsid w:val="008164C6"/>
    <w:rsid w:val="00826EAB"/>
    <w:rsid w:val="008270CE"/>
    <w:rsid w:val="00830850"/>
    <w:rsid w:val="00831094"/>
    <w:rsid w:val="0083128F"/>
    <w:rsid w:val="00831B58"/>
    <w:rsid w:val="008327FB"/>
    <w:rsid w:val="0083432A"/>
    <w:rsid w:val="00834809"/>
    <w:rsid w:val="00841309"/>
    <w:rsid w:val="00841EF7"/>
    <w:rsid w:val="008420E8"/>
    <w:rsid w:val="00843368"/>
    <w:rsid w:val="00843B6E"/>
    <w:rsid w:val="008452F1"/>
    <w:rsid w:val="0084632E"/>
    <w:rsid w:val="0084691D"/>
    <w:rsid w:val="00853207"/>
    <w:rsid w:val="00856073"/>
    <w:rsid w:val="00856AAA"/>
    <w:rsid w:val="00856C8E"/>
    <w:rsid w:val="00857FC8"/>
    <w:rsid w:val="00861F49"/>
    <w:rsid w:val="00864A04"/>
    <w:rsid w:val="00864ABA"/>
    <w:rsid w:val="00864B73"/>
    <w:rsid w:val="00865D74"/>
    <w:rsid w:val="00865DE5"/>
    <w:rsid w:val="00865F9F"/>
    <w:rsid w:val="00866717"/>
    <w:rsid w:val="008671DB"/>
    <w:rsid w:val="00867D7D"/>
    <w:rsid w:val="00870090"/>
    <w:rsid w:val="008740E9"/>
    <w:rsid w:val="00874211"/>
    <w:rsid w:val="00874227"/>
    <w:rsid w:val="008773AE"/>
    <w:rsid w:val="0088044F"/>
    <w:rsid w:val="00880772"/>
    <w:rsid w:val="00881D52"/>
    <w:rsid w:val="00882EA3"/>
    <w:rsid w:val="008855AE"/>
    <w:rsid w:val="00887C25"/>
    <w:rsid w:val="00887D54"/>
    <w:rsid w:val="00893259"/>
    <w:rsid w:val="008934D6"/>
    <w:rsid w:val="0089352C"/>
    <w:rsid w:val="008958B3"/>
    <w:rsid w:val="008A0DB9"/>
    <w:rsid w:val="008A1065"/>
    <w:rsid w:val="008A5FDA"/>
    <w:rsid w:val="008A6695"/>
    <w:rsid w:val="008A695D"/>
    <w:rsid w:val="008B0461"/>
    <w:rsid w:val="008B21EB"/>
    <w:rsid w:val="008B3198"/>
    <w:rsid w:val="008B41E0"/>
    <w:rsid w:val="008B4530"/>
    <w:rsid w:val="008B4685"/>
    <w:rsid w:val="008B544B"/>
    <w:rsid w:val="008B6987"/>
    <w:rsid w:val="008B6B09"/>
    <w:rsid w:val="008C000F"/>
    <w:rsid w:val="008C0116"/>
    <w:rsid w:val="008C06F8"/>
    <w:rsid w:val="008C0A30"/>
    <w:rsid w:val="008C0BB7"/>
    <w:rsid w:val="008C14BB"/>
    <w:rsid w:val="008C23C1"/>
    <w:rsid w:val="008C37E8"/>
    <w:rsid w:val="008C4C6E"/>
    <w:rsid w:val="008C586B"/>
    <w:rsid w:val="008C58AF"/>
    <w:rsid w:val="008C6F8A"/>
    <w:rsid w:val="008C79E1"/>
    <w:rsid w:val="008C7F6F"/>
    <w:rsid w:val="008D18A4"/>
    <w:rsid w:val="008D3E8F"/>
    <w:rsid w:val="008D46AB"/>
    <w:rsid w:val="008D60D8"/>
    <w:rsid w:val="008D6368"/>
    <w:rsid w:val="008D79D3"/>
    <w:rsid w:val="008E1B88"/>
    <w:rsid w:val="008E2115"/>
    <w:rsid w:val="008E752B"/>
    <w:rsid w:val="008E7E24"/>
    <w:rsid w:val="008F063F"/>
    <w:rsid w:val="008F06AD"/>
    <w:rsid w:val="008F1088"/>
    <w:rsid w:val="008F183D"/>
    <w:rsid w:val="008F57C1"/>
    <w:rsid w:val="008F7403"/>
    <w:rsid w:val="008F7EF7"/>
    <w:rsid w:val="0090071F"/>
    <w:rsid w:val="00902B0B"/>
    <w:rsid w:val="00904366"/>
    <w:rsid w:val="00904969"/>
    <w:rsid w:val="00904F0B"/>
    <w:rsid w:val="0090568F"/>
    <w:rsid w:val="009076CF"/>
    <w:rsid w:val="0091031E"/>
    <w:rsid w:val="00910987"/>
    <w:rsid w:val="00911B50"/>
    <w:rsid w:val="00913478"/>
    <w:rsid w:val="00913FAD"/>
    <w:rsid w:val="009142EE"/>
    <w:rsid w:val="009144E4"/>
    <w:rsid w:val="00915D67"/>
    <w:rsid w:val="00916041"/>
    <w:rsid w:val="009164CD"/>
    <w:rsid w:val="009209B1"/>
    <w:rsid w:val="00921776"/>
    <w:rsid w:val="00922084"/>
    <w:rsid w:val="00922B10"/>
    <w:rsid w:val="0092317C"/>
    <w:rsid w:val="009246D2"/>
    <w:rsid w:val="00924F8B"/>
    <w:rsid w:val="00925F6F"/>
    <w:rsid w:val="0092665B"/>
    <w:rsid w:val="00926FB1"/>
    <w:rsid w:val="00927181"/>
    <w:rsid w:val="009272AE"/>
    <w:rsid w:val="0092781A"/>
    <w:rsid w:val="0093096E"/>
    <w:rsid w:val="00930CEB"/>
    <w:rsid w:val="00934C83"/>
    <w:rsid w:val="0093607A"/>
    <w:rsid w:val="009420BA"/>
    <w:rsid w:val="009436B9"/>
    <w:rsid w:val="00943C7F"/>
    <w:rsid w:val="00943DB5"/>
    <w:rsid w:val="00945120"/>
    <w:rsid w:val="009459EB"/>
    <w:rsid w:val="00946706"/>
    <w:rsid w:val="00947829"/>
    <w:rsid w:val="00947BFC"/>
    <w:rsid w:val="00950128"/>
    <w:rsid w:val="009503F0"/>
    <w:rsid w:val="009514CF"/>
    <w:rsid w:val="00951848"/>
    <w:rsid w:val="00952F18"/>
    <w:rsid w:val="009554A0"/>
    <w:rsid w:val="00956736"/>
    <w:rsid w:val="00956B9B"/>
    <w:rsid w:val="00957BA6"/>
    <w:rsid w:val="00960212"/>
    <w:rsid w:val="0096030A"/>
    <w:rsid w:val="009606F4"/>
    <w:rsid w:val="00962941"/>
    <w:rsid w:val="00966CCD"/>
    <w:rsid w:val="0097024E"/>
    <w:rsid w:val="00970412"/>
    <w:rsid w:val="009704A5"/>
    <w:rsid w:val="00970AAB"/>
    <w:rsid w:val="0097132B"/>
    <w:rsid w:val="00971C2E"/>
    <w:rsid w:val="009720D2"/>
    <w:rsid w:val="0097465C"/>
    <w:rsid w:val="0097482B"/>
    <w:rsid w:val="00980F6B"/>
    <w:rsid w:val="0098148F"/>
    <w:rsid w:val="009816F1"/>
    <w:rsid w:val="00982B7D"/>
    <w:rsid w:val="00983793"/>
    <w:rsid w:val="00983833"/>
    <w:rsid w:val="0098406C"/>
    <w:rsid w:val="00986B0E"/>
    <w:rsid w:val="00990EC0"/>
    <w:rsid w:val="00992DDB"/>
    <w:rsid w:val="00995076"/>
    <w:rsid w:val="00997B6F"/>
    <w:rsid w:val="009A06B2"/>
    <w:rsid w:val="009A0FC4"/>
    <w:rsid w:val="009A1B60"/>
    <w:rsid w:val="009A2B0F"/>
    <w:rsid w:val="009A2FA8"/>
    <w:rsid w:val="009A5175"/>
    <w:rsid w:val="009A557C"/>
    <w:rsid w:val="009A592D"/>
    <w:rsid w:val="009A5FB5"/>
    <w:rsid w:val="009A6F89"/>
    <w:rsid w:val="009A7E08"/>
    <w:rsid w:val="009B10FE"/>
    <w:rsid w:val="009B1B69"/>
    <w:rsid w:val="009B1FF9"/>
    <w:rsid w:val="009B2FA2"/>
    <w:rsid w:val="009B3FEA"/>
    <w:rsid w:val="009B621E"/>
    <w:rsid w:val="009B7080"/>
    <w:rsid w:val="009B7C96"/>
    <w:rsid w:val="009C2513"/>
    <w:rsid w:val="009C2915"/>
    <w:rsid w:val="009C313A"/>
    <w:rsid w:val="009C345E"/>
    <w:rsid w:val="009C352F"/>
    <w:rsid w:val="009C3F19"/>
    <w:rsid w:val="009C401D"/>
    <w:rsid w:val="009C4491"/>
    <w:rsid w:val="009C464D"/>
    <w:rsid w:val="009C4E61"/>
    <w:rsid w:val="009C6487"/>
    <w:rsid w:val="009D1D53"/>
    <w:rsid w:val="009D2DA5"/>
    <w:rsid w:val="009D4D39"/>
    <w:rsid w:val="009D6705"/>
    <w:rsid w:val="009D6BA2"/>
    <w:rsid w:val="009D75F6"/>
    <w:rsid w:val="009E041D"/>
    <w:rsid w:val="009E19CF"/>
    <w:rsid w:val="009E2C9E"/>
    <w:rsid w:val="009E30CE"/>
    <w:rsid w:val="009E54AB"/>
    <w:rsid w:val="009E6348"/>
    <w:rsid w:val="009E6C04"/>
    <w:rsid w:val="009E7D17"/>
    <w:rsid w:val="009F0579"/>
    <w:rsid w:val="009F0F49"/>
    <w:rsid w:val="009F2401"/>
    <w:rsid w:val="009F5B6F"/>
    <w:rsid w:val="009F7F20"/>
    <w:rsid w:val="00A00EC1"/>
    <w:rsid w:val="00A01634"/>
    <w:rsid w:val="00A01FB5"/>
    <w:rsid w:val="00A0329A"/>
    <w:rsid w:val="00A03AC9"/>
    <w:rsid w:val="00A03EE7"/>
    <w:rsid w:val="00A05AAD"/>
    <w:rsid w:val="00A06923"/>
    <w:rsid w:val="00A07A95"/>
    <w:rsid w:val="00A11748"/>
    <w:rsid w:val="00A120C1"/>
    <w:rsid w:val="00A13BBE"/>
    <w:rsid w:val="00A166C5"/>
    <w:rsid w:val="00A20418"/>
    <w:rsid w:val="00A20DAD"/>
    <w:rsid w:val="00A20F50"/>
    <w:rsid w:val="00A211E6"/>
    <w:rsid w:val="00A21D31"/>
    <w:rsid w:val="00A22537"/>
    <w:rsid w:val="00A22761"/>
    <w:rsid w:val="00A235B7"/>
    <w:rsid w:val="00A24738"/>
    <w:rsid w:val="00A24E9B"/>
    <w:rsid w:val="00A25992"/>
    <w:rsid w:val="00A27E55"/>
    <w:rsid w:val="00A27E82"/>
    <w:rsid w:val="00A31945"/>
    <w:rsid w:val="00A323E2"/>
    <w:rsid w:val="00A35A74"/>
    <w:rsid w:val="00A361C4"/>
    <w:rsid w:val="00A3706E"/>
    <w:rsid w:val="00A37855"/>
    <w:rsid w:val="00A37FE4"/>
    <w:rsid w:val="00A40E95"/>
    <w:rsid w:val="00A41B87"/>
    <w:rsid w:val="00A43336"/>
    <w:rsid w:val="00A4475E"/>
    <w:rsid w:val="00A465A4"/>
    <w:rsid w:val="00A47D25"/>
    <w:rsid w:val="00A47DDD"/>
    <w:rsid w:val="00A53C3C"/>
    <w:rsid w:val="00A54C7A"/>
    <w:rsid w:val="00A553B7"/>
    <w:rsid w:val="00A56057"/>
    <w:rsid w:val="00A5685B"/>
    <w:rsid w:val="00A56A82"/>
    <w:rsid w:val="00A60825"/>
    <w:rsid w:val="00A61BF7"/>
    <w:rsid w:val="00A61FE8"/>
    <w:rsid w:val="00A62E6B"/>
    <w:rsid w:val="00A62FA0"/>
    <w:rsid w:val="00A646A8"/>
    <w:rsid w:val="00A655D8"/>
    <w:rsid w:val="00A66848"/>
    <w:rsid w:val="00A7077C"/>
    <w:rsid w:val="00A745B3"/>
    <w:rsid w:val="00A74958"/>
    <w:rsid w:val="00A7648B"/>
    <w:rsid w:val="00A768B4"/>
    <w:rsid w:val="00A80D81"/>
    <w:rsid w:val="00A8115B"/>
    <w:rsid w:val="00A82A2E"/>
    <w:rsid w:val="00A8313A"/>
    <w:rsid w:val="00A8537F"/>
    <w:rsid w:val="00A85732"/>
    <w:rsid w:val="00A86D40"/>
    <w:rsid w:val="00A872B3"/>
    <w:rsid w:val="00A9047C"/>
    <w:rsid w:val="00A92B51"/>
    <w:rsid w:val="00A94061"/>
    <w:rsid w:val="00A947A5"/>
    <w:rsid w:val="00A94D3D"/>
    <w:rsid w:val="00A9555D"/>
    <w:rsid w:val="00A96C8C"/>
    <w:rsid w:val="00A97FCD"/>
    <w:rsid w:val="00AA0215"/>
    <w:rsid w:val="00AA07E7"/>
    <w:rsid w:val="00AA36C0"/>
    <w:rsid w:val="00AA3BE5"/>
    <w:rsid w:val="00AA4E69"/>
    <w:rsid w:val="00AA5E06"/>
    <w:rsid w:val="00AA6341"/>
    <w:rsid w:val="00AA6707"/>
    <w:rsid w:val="00AA6C0F"/>
    <w:rsid w:val="00AA6E61"/>
    <w:rsid w:val="00AA6F7E"/>
    <w:rsid w:val="00AA73AE"/>
    <w:rsid w:val="00AB0719"/>
    <w:rsid w:val="00AB13CB"/>
    <w:rsid w:val="00AB155D"/>
    <w:rsid w:val="00AB227B"/>
    <w:rsid w:val="00AB45C9"/>
    <w:rsid w:val="00AB7155"/>
    <w:rsid w:val="00AB7267"/>
    <w:rsid w:val="00AB7AC2"/>
    <w:rsid w:val="00AC03B4"/>
    <w:rsid w:val="00AC0B87"/>
    <w:rsid w:val="00AC11DB"/>
    <w:rsid w:val="00AC1EBB"/>
    <w:rsid w:val="00AC3438"/>
    <w:rsid w:val="00AC3936"/>
    <w:rsid w:val="00AC4FD3"/>
    <w:rsid w:val="00AC5B33"/>
    <w:rsid w:val="00AC61CF"/>
    <w:rsid w:val="00AC6FB8"/>
    <w:rsid w:val="00AD09A4"/>
    <w:rsid w:val="00AD0B1D"/>
    <w:rsid w:val="00AD101C"/>
    <w:rsid w:val="00AD1202"/>
    <w:rsid w:val="00AD2A41"/>
    <w:rsid w:val="00AD3576"/>
    <w:rsid w:val="00AD3C10"/>
    <w:rsid w:val="00AD568C"/>
    <w:rsid w:val="00AD63E1"/>
    <w:rsid w:val="00AD73FF"/>
    <w:rsid w:val="00AE40BD"/>
    <w:rsid w:val="00AE5697"/>
    <w:rsid w:val="00AE6B4D"/>
    <w:rsid w:val="00AF10E8"/>
    <w:rsid w:val="00AF134D"/>
    <w:rsid w:val="00AF3606"/>
    <w:rsid w:val="00AF4791"/>
    <w:rsid w:val="00AF52BC"/>
    <w:rsid w:val="00AF6D84"/>
    <w:rsid w:val="00AF7C33"/>
    <w:rsid w:val="00B00AD0"/>
    <w:rsid w:val="00B0148B"/>
    <w:rsid w:val="00B01DDE"/>
    <w:rsid w:val="00B02D7D"/>
    <w:rsid w:val="00B034A7"/>
    <w:rsid w:val="00B07195"/>
    <w:rsid w:val="00B073C0"/>
    <w:rsid w:val="00B140E8"/>
    <w:rsid w:val="00B141C6"/>
    <w:rsid w:val="00B157B3"/>
    <w:rsid w:val="00B169FA"/>
    <w:rsid w:val="00B17630"/>
    <w:rsid w:val="00B17748"/>
    <w:rsid w:val="00B208A5"/>
    <w:rsid w:val="00B22229"/>
    <w:rsid w:val="00B236BA"/>
    <w:rsid w:val="00B266ED"/>
    <w:rsid w:val="00B272BE"/>
    <w:rsid w:val="00B27964"/>
    <w:rsid w:val="00B27DF0"/>
    <w:rsid w:val="00B305C5"/>
    <w:rsid w:val="00B3188E"/>
    <w:rsid w:val="00B3235B"/>
    <w:rsid w:val="00B32BCB"/>
    <w:rsid w:val="00B35A91"/>
    <w:rsid w:val="00B36138"/>
    <w:rsid w:val="00B44B68"/>
    <w:rsid w:val="00B45ED1"/>
    <w:rsid w:val="00B509CE"/>
    <w:rsid w:val="00B525D9"/>
    <w:rsid w:val="00B53177"/>
    <w:rsid w:val="00B54F6A"/>
    <w:rsid w:val="00B60969"/>
    <w:rsid w:val="00B60CEF"/>
    <w:rsid w:val="00B628F0"/>
    <w:rsid w:val="00B63058"/>
    <w:rsid w:val="00B633AE"/>
    <w:rsid w:val="00B637F4"/>
    <w:rsid w:val="00B63EC8"/>
    <w:rsid w:val="00B7045F"/>
    <w:rsid w:val="00B708D2"/>
    <w:rsid w:val="00B72131"/>
    <w:rsid w:val="00B75520"/>
    <w:rsid w:val="00B76423"/>
    <w:rsid w:val="00B765DA"/>
    <w:rsid w:val="00B80444"/>
    <w:rsid w:val="00B817AC"/>
    <w:rsid w:val="00B81E1A"/>
    <w:rsid w:val="00B84205"/>
    <w:rsid w:val="00B84902"/>
    <w:rsid w:val="00B85299"/>
    <w:rsid w:val="00B852B3"/>
    <w:rsid w:val="00B8729F"/>
    <w:rsid w:val="00B908D0"/>
    <w:rsid w:val="00B91040"/>
    <w:rsid w:val="00B922D4"/>
    <w:rsid w:val="00B92590"/>
    <w:rsid w:val="00B92C48"/>
    <w:rsid w:val="00B92C71"/>
    <w:rsid w:val="00B942B2"/>
    <w:rsid w:val="00B94A74"/>
    <w:rsid w:val="00B950A8"/>
    <w:rsid w:val="00B95ED4"/>
    <w:rsid w:val="00B971B8"/>
    <w:rsid w:val="00B979EB"/>
    <w:rsid w:val="00BA16A7"/>
    <w:rsid w:val="00BA1A5C"/>
    <w:rsid w:val="00BA214D"/>
    <w:rsid w:val="00BA2BF3"/>
    <w:rsid w:val="00BA2F7B"/>
    <w:rsid w:val="00BA3071"/>
    <w:rsid w:val="00BA3CC4"/>
    <w:rsid w:val="00BA4918"/>
    <w:rsid w:val="00BA55D0"/>
    <w:rsid w:val="00BA5733"/>
    <w:rsid w:val="00BA6E57"/>
    <w:rsid w:val="00BA7BE1"/>
    <w:rsid w:val="00BB251F"/>
    <w:rsid w:val="00BB2D2F"/>
    <w:rsid w:val="00BB5C42"/>
    <w:rsid w:val="00BB5E47"/>
    <w:rsid w:val="00BB6A37"/>
    <w:rsid w:val="00BB77D0"/>
    <w:rsid w:val="00BC3054"/>
    <w:rsid w:val="00BC4194"/>
    <w:rsid w:val="00BC4EC2"/>
    <w:rsid w:val="00BC687B"/>
    <w:rsid w:val="00BC6952"/>
    <w:rsid w:val="00BC7C60"/>
    <w:rsid w:val="00BD0E76"/>
    <w:rsid w:val="00BD2426"/>
    <w:rsid w:val="00BD52E6"/>
    <w:rsid w:val="00BD5DEA"/>
    <w:rsid w:val="00BD71FD"/>
    <w:rsid w:val="00BD72C6"/>
    <w:rsid w:val="00BD7C90"/>
    <w:rsid w:val="00BE0279"/>
    <w:rsid w:val="00BE205F"/>
    <w:rsid w:val="00BE2A49"/>
    <w:rsid w:val="00BE38D0"/>
    <w:rsid w:val="00BE3EB7"/>
    <w:rsid w:val="00BE5DFC"/>
    <w:rsid w:val="00BF0489"/>
    <w:rsid w:val="00BF2BDB"/>
    <w:rsid w:val="00BF77D6"/>
    <w:rsid w:val="00BF78AE"/>
    <w:rsid w:val="00C00481"/>
    <w:rsid w:val="00C0309B"/>
    <w:rsid w:val="00C03FCB"/>
    <w:rsid w:val="00C04EE4"/>
    <w:rsid w:val="00C063E6"/>
    <w:rsid w:val="00C06D99"/>
    <w:rsid w:val="00C10A59"/>
    <w:rsid w:val="00C11D94"/>
    <w:rsid w:val="00C12C31"/>
    <w:rsid w:val="00C12D6E"/>
    <w:rsid w:val="00C15413"/>
    <w:rsid w:val="00C156CE"/>
    <w:rsid w:val="00C162DE"/>
    <w:rsid w:val="00C2661B"/>
    <w:rsid w:val="00C27FF0"/>
    <w:rsid w:val="00C31AE3"/>
    <w:rsid w:val="00C31C89"/>
    <w:rsid w:val="00C32982"/>
    <w:rsid w:val="00C3696E"/>
    <w:rsid w:val="00C37C12"/>
    <w:rsid w:val="00C41B55"/>
    <w:rsid w:val="00C42557"/>
    <w:rsid w:val="00C43C1D"/>
    <w:rsid w:val="00C44C67"/>
    <w:rsid w:val="00C45EFD"/>
    <w:rsid w:val="00C469FB"/>
    <w:rsid w:val="00C51FC7"/>
    <w:rsid w:val="00C520FA"/>
    <w:rsid w:val="00C5211C"/>
    <w:rsid w:val="00C52980"/>
    <w:rsid w:val="00C532B9"/>
    <w:rsid w:val="00C540FB"/>
    <w:rsid w:val="00C55499"/>
    <w:rsid w:val="00C566B0"/>
    <w:rsid w:val="00C569D9"/>
    <w:rsid w:val="00C56C1A"/>
    <w:rsid w:val="00C61AC6"/>
    <w:rsid w:val="00C6367C"/>
    <w:rsid w:val="00C66262"/>
    <w:rsid w:val="00C66BFA"/>
    <w:rsid w:val="00C66CBC"/>
    <w:rsid w:val="00C67B72"/>
    <w:rsid w:val="00C71261"/>
    <w:rsid w:val="00C715AE"/>
    <w:rsid w:val="00C71836"/>
    <w:rsid w:val="00C73397"/>
    <w:rsid w:val="00C75AA6"/>
    <w:rsid w:val="00C760E8"/>
    <w:rsid w:val="00C80A7D"/>
    <w:rsid w:val="00C81EA0"/>
    <w:rsid w:val="00C854FF"/>
    <w:rsid w:val="00C85826"/>
    <w:rsid w:val="00C8622C"/>
    <w:rsid w:val="00C86DF6"/>
    <w:rsid w:val="00C90AF2"/>
    <w:rsid w:val="00C913F1"/>
    <w:rsid w:val="00C922FA"/>
    <w:rsid w:val="00C925AC"/>
    <w:rsid w:val="00C94BF3"/>
    <w:rsid w:val="00C94C6E"/>
    <w:rsid w:val="00C95D0F"/>
    <w:rsid w:val="00C95EB6"/>
    <w:rsid w:val="00C961DD"/>
    <w:rsid w:val="00CA0AB4"/>
    <w:rsid w:val="00CA1827"/>
    <w:rsid w:val="00CA1C54"/>
    <w:rsid w:val="00CA46B7"/>
    <w:rsid w:val="00CA4D9E"/>
    <w:rsid w:val="00CA5847"/>
    <w:rsid w:val="00CA6DD7"/>
    <w:rsid w:val="00CB0A58"/>
    <w:rsid w:val="00CB2A4A"/>
    <w:rsid w:val="00CB542E"/>
    <w:rsid w:val="00CB5F6F"/>
    <w:rsid w:val="00CB7438"/>
    <w:rsid w:val="00CB7DED"/>
    <w:rsid w:val="00CC0C98"/>
    <w:rsid w:val="00CC0F03"/>
    <w:rsid w:val="00CC21CC"/>
    <w:rsid w:val="00CC3CB8"/>
    <w:rsid w:val="00CC3F29"/>
    <w:rsid w:val="00CC3F80"/>
    <w:rsid w:val="00CC4C3A"/>
    <w:rsid w:val="00CC5D6A"/>
    <w:rsid w:val="00CC5E3A"/>
    <w:rsid w:val="00CC60DE"/>
    <w:rsid w:val="00CC7351"/>
    <w:rsid w:val="00CC7A44"/>
    <w:rsid w:val="00CD07AD"/>
    <w:rsid w:val="00CD1833"/>
    <w:rsid w:val="00CD1F58"/>
    <w:rsid w:val="00CD3F75"/>
    <w:rsid w:val="00CD4349"/>
    <w:rsid w:val="00CD5058"/>
    <w:rsid w:val="00CD5689"/>
    <w:rsid w:val="00CD7593"/>
    <w:rsid w:val="00CD76DF"/>
    <w:rsid w:val="00CE0094"/>
    <w:rsid w:val="00CE0272"/>
    <w:rsid w:val="00CE0CAE"/>
    <w:rsid w:val="00CE2E18"/>
    <w:rsid w:val="00CE5085"/>
    <w:rsid w:val="00CE5EC6"/>
    <w:rsid w:val="00CE5ED1"/>
    <w:rsid w:val="00CE6E73"/>
    <w:rsid w:val="00CF0523"/>
    <w:rsid w:val="00CF088A"/>
    <w:rsid w:val="00CF4512"/>
    <w:rsid w:val="00CF4F0D"/>
    <w:rsid w:val="00D04238"/>
    <w:rsid w:val="00D048F8"/>
    <w:rsid w:val="00D04B8E"/>
    <w:rsid w:val="00D058BB"/>
    <w:rsid w:val="00D0784F"/>
    <w:rsid w:val="00D10221"/>
    <w:rsid w:val="00D106CD"/>
    <w:rsid w:val="00D10D01"/>
    <w:rsid w:val="00D130B7"/>
    <w:rsid w:val="00D13C4F"/>
    <w:rsid w:val="00D13F61"/>
    <w:rsid w:val="00D140AD"/>
    <w:rsid w:val="00D141AA"/>
    <w:rsid w:val="00D150C5"/>
    <w:rsid w:val="00D179FB"/>
    <w:rsid w:val="00D20EF6"/>
    <w:rsid w:val="00D228EC"/>
    <w:rsid w:val="00D2292C"/>
    <w:rsid w:val="00D2389E"/>
    <w:rsid w:val="00D23CC3"/>
    <w:rsid w:val="00D23EDD"/>
    <w:rsid w:val="00D24FFD"/>
    <w:rsid w:val="00D26394"/>
    <w:rsid w:val="00D267F5"/>
    <w:rsid w:val="00D2681D"/>
    <w:rsid w:val="00D30F8B"/>
    <w:rsid w:val="00D338C0"/>
    <w:rsid w:val="00D33A89"/>
    <w:rsid w:val="00D358E9"/>
    <w:rsid w:val="00D37839"/>
    <w:rsid w:val="00D4283F"/>
    <w:rsid w:val="00D43368"/>
    <w:rsid w:val="00D43AA5"/>
    <w:rsid w:val="00D440FE"/>
    <w:rsid w:val="00D44BF2"/>
    <w:rsid w:val="00D45012"/>
    <w:rsid w:val="00D461F9"/>
    <w:rsid w:val="00D46307"/>
    <w:rsid w:val="00D463D3"/>
    <w:rsid w:val="00D506E6"/>
    <w:rsid w:val="00D5163B"/>
    <w:rsid w:val="00D52621"/>
    <w:rsid w:val="00D55880"/>
    <w:rsid w:val="00D55B53"/>
    <w:rsid w:val="00D5782C"/>
    <w:rsid w:val="00D579B9"/>
    <w:rsid w:val="00D60030"/>
    <w:rsid w:val="00D608D2"/>
    <w:rsid w:val="00D6177B"/>
    <w:rsid w:val="00D6186A"/>
    <w:rsid w:val="00D62C61"/>
    <w:rsid w:val="00D70C42"/>
    <w:rsid w:val="00D70F3C"/>
    <w:rsid w:val="00D71068"/>
    <w:rsid w:val="00D71A48"/>
    <w:rsid w:val="00D71E02"/>
    <w:rsid w:val="00D729E4"/>
    <w:rsid w:val="00D74037"/>
    <w:rsid w:val="00D76C66"/>
    <w:rsid w:val="00D77444"/>
    <w:rsid w:val="00D7749D"/>
    <w:rsid w:val="00D77B1A"/>
    <w:rsid w:val="00D80C87"/>
    <w:rsid w:val="00D810EA"/>
    <w:rsid w:val="00D878E9"/>
    <w:rsid w:val="00D9164F"/>
    <w:rsid w:val="00D9280B"/>
    <w:rsid w:val="00D93470"/>
    <w:rsid w:val="00D93C1D"/>
    <w:rsid w:val="00D93EEC"/>
    <w:rsid w:val="00D95155"/>
    <w:rsid w:val="00DA0E6C"/>
    <w:rsid w:val="00DA2083"/>
    <w:rsid w:val="00DA360B"/>
    <w:rsid w:val="00DA3672"/>
    <w:rsid w:val="00DA5594"/>
    <w:rsid w:val="00DB0B0E"/>
    <w:rsid w:val="00DB2D2D"/>
    <w:rsid w:val="00DB4841"/>
    <w:rsid w:val="00DC2F95"/>
    <w:rsid w:val="00DD0806"/>
    <w:rsid w:val="00DD1000"/>
    <w:rsid w:val="00DD10C5"/>
    <w:rsid w:val="00DD141F"/>
    <w:rsid w:val="00DD173B"/>
    <w:rsid w:val="00DD2B69"/>
    <w:rsid w:val="00DD3935"/>
    <w:rsid w:val="00DD5424"/>
    <w:rsid w:val="00DD62D1"/>
    <w:rsid w:val="00DD73C1"/>
    <w:rsid w:val="00DD7C6D"/>
    <w:rsid w:val="00DE3E38"/>
    <w:rsid w:val="00DE42BC"/>
    <w:rsid w:val="00DF13A2"/>
    <w:rsid w:val="00DF17F8"/>
    <w:rsid w:val="00DF333A"/>
    <w:rsid w:val="00DF4044"/>
    <w:rsid w:val="00DF5518"/>
    <w:rsid w:val="00DF5BA2"/>
    <w:rsid w:val="00E021CA"/>
    <w:rsid w:val="00E039DA"/>
    <w:rsid w:val="00E04C31"/>
    <w:rsid w:val="00E05704"/>
    <w:rsid w:val="00E05B6A"/>
    <w:rsid w:val="00E05BD9"/>
    <w:rsid w:val="00E0613C"/>
    <w:rsid w:val="00E0779B"/>
    <w:rsid w:val="00E1134A"/>
    <w:rsid w:val="00E12B05"/>
    <w:rsid w:val="00E12E0F"/>
    <w:rsid w:val="00E130C1"/>
    <w:rsid w:val="00E13AC8"/>
    <w:rsid w:val="00E141FD"/>
    <w:rsid w:val="00E141FF"/>
    <w:rsid w:val="00E144B9"/>
    <w:rsid w:val="00E151F3"/>
    <w:rsid w:val="00E16EC6"/>
    <w:rsid w:val="00E17854"/>
    <w:rsid w:val="00E2267A"/>
    <w:rsid w:val="00E23FAB"/>
    <w:rsid w:val="00E2589D"/>
    <w:rsid w:val="00E2611D"/>
    <w:rsid w:val="00E26FCD"/>
    <w:rsid w:val="00E30DFC"/>
    <w:rsid w:val="00E33BB0"/>
    <w:rsid w:val="00E34F97"/>
    <w:rsid w:val="00E362D9"/>
    <w:rsid w:val="00E36962"/>
    <w:rsid w:val="00E36FB4"/>
    <w:rsid w:val="00E421D0"/>
    <w:rsid w:val="00E422A1"/>
    <w:rsid w:val="00E44FFB"/>
    <w:rsid w:val="00E456DC"/>
    <w:rsid w:val="00E46232"/>
    <w:rsid w:val="00E46E8B"/>
    <w:rsid w:val="00E471F5"/>
    <w:rsid w:val="00E51D69"/>
    <w:rsid w:val="00E52ACB"/>
    <w:rsid w:val="00E53863"/>
    <w:rsid w:val="00E54732"/>
    <w:rsid w:val="00E54780"/>
    <w:rsid w:val="00E55DFD"/>
    <w:rsid w:val="00E57016"/>
    <w:rsid w:val="00E60D91"/>
    <w:rsid w:val="00E60DC1"/>
    <w:rsid w:val="00E61D37"/>
    <w:rsid w:val="00E62141"/>
    <w:rsid w:val="00E6326D"/>
    <w:rsid w:val="00E63B96"/>
    <w:rsid w:val="00E64B1E"/>
    <w:rsid w:val="00E6588B"/>
    <w:rsid w:val="00E674B7"/>
    <w:rsid w:val="00E679B0"/>
    <w:rsid w:val="00E70A8A"/>
    <w:rsid w:val="00E72047"/>
    <w:rsid w:val="00E7247C"/>
    <w:rsid w:val="00E72493"/>
    <w:rsid w:val="00E72693"/>
    <w:rsid w:val="00E728BA"/>
    <w:rsid w:val="00E72B8C"/>
    <w:rsid w:val="00E7319B"/>
    <w:rsid w:val="00E74E7C"/>
    <w:rsid w:val="00E7595A"/>
    <w:rsid w:val="00E76FF6"/>
    <w:rsid w:val="00E8013D"/>
    <w:rsid w:val="00E84ECD"/>
    <w:rsid w:val="00E8592A"/>
    <w:rsid w:val="00E85D8A"/>
    <w:rsid w:val="00E867E3"/>
    <w:rsid w:val="00E86C81"/>
    <w:rsid w:val="00E9061B"/>
    <w:rsid w:val="00E90BE3"/>
    <w:rsid w:val="00E92416"/>
    <w:rsid w:val="00EA08ED"/>
    <w:rsid w:val="00EA0D82"/>
    <w:rsid w:val="00EA2EF5"/>
    <w:rsid w:val="00EA41FA"/>
    <w:rsid w:val="00EA4441"/>
    <w:rsid w:val="00EA5D53"/>
    <w:rsid w:val="00EB035E"/>
    <w:rsid w:val="00EB20DA"/>
    <w:rsid w:val="00EB27F2"/>
    <w:rsid w:val="00EB31B3"/>
    <w:rsid w:val="00EC11A7"/>
    <w:rsid w:val="00EC13E4"/>
    <w:rsid w:val="00EC3702"/>
    <w:rsid w:val="00EC3871"/>
    <w:rsid w:val="00EC4990"/>
    <w:rsid w:val="00EC5CB6"/>
    <w:rsid w:val="00EC60BE"/>
    <w:rsid w:val="00EC659E"/>
    <w:rsid w:val="00ED223B"/>
    <w:rsid w:val="00ED3E10"/>
    <w:rsid w:val="00ED4100"/>
    <w:rsid w:val="00ED4FC7"/>
    <w:rsid w:val="00ED5AFC"/>
    <w:rsid w:val="00ED7E3D"/>
    <w:rsid w:val="00EE1E39"/>
    <w:rsid w:val="00EE2CE0"/>
    <w:rsid w:val="00EE3226"/>
    <w:rsid w:val="00EE4DDE"/>
    <w:rsid w:val="00EE5869"/>
    <w:rsid w:val="00EE7C0D"/>
    <w:rsid w:val="00EE7C8C"/>
    <w:rsid w:val="00EF1207"/>
    <w:rsid w:val="00EF1309"/>
    <w:rsid w:val="00EF187C"/>
    <w:rsid w:val="00EF20F0"/>
    <w:rsid w:val="00EF3E8E"/>
    <w:rsid w:val="00EF42C9"/>
    <w:rsid w:val="00EF446A"/>
    <w:rsid w:val="00EF4704"/>
    <w:rsid w:val="00EF4B76"/>
    <w:rsid w:val="00EF60E7"/>
    <w:rsid w:val="00EF645C"/>
    <w:rsid w:val="00EF6C06"/>
    <w:rsid w:val="00EF6C18"/>
    <w:rsid w:val="00F02C49"/>
    <w:rsid w:val="00F02D1E"/>
    <w:rsid w:val="00F05ABF"/>
    <w:rsid w:val="00F068C2"/>
    <w:rsid w:val="00F11B55"/>
    <w:rsid w:val="00F11C29"/>
    <w:rsid w:val="00F130C5"/>
    <w:rsid w:val="00F13181"/>
    <w:rsid w:val="00F13AFD"/>
    <w:rsid w:val="00F15AF3"/>
    <w:rsid w:val="00F15E59"/>
    <w:rsid w:val="00F2026A"/>
    <w:rsid w:val="00F22C0C"/>
    <w:rsid w:val="00F230D7"/>
    <w:rsid w:val="00F23CA7"/>
    <w:rsid w:val="00F26926"/>
    <w:rsid w:val="00F30CAE"/>
    <w:rsid w:val="00F3286B"/>
    <w:rsid w:val="00F35395"/>
    <w:rsid w:val="00F3689C"/>
    <w:rsid w:val="00F42791"/>
    <w:rsid w:val="00F42C43"/>
    <w:rsid w:val="00F43A18"/>
    <w:rsid w:val="00F44187"/>
    <w:rsid w:val="00F44495"/>
    <w:rsid w:val="00F45B75"/>
    <w:rsid w:val="00F46AA7"/>
    <w:rsid w:val="00F47141"/>
    <w:rsid w:val="00F47A3B"/>
    <w:rsid w:val="00F5083C"/>
    <w:rsid w:val="00F52A2F"/>
    <w:rsid w:val="00F52E79"/>
    <w:rsid w:val="00F532CD"/>
    <w:rsid w:val="00F552D9"/>
    <w:rsid w:val="00F56D70"/>
    <w:rsid w:val="00F572B2"/>
    <w:rsid w:val="00F609F4"/>
    <w:rsid w:val="00F60D24"/>
    <w:rsid w:val="00F6288D"/>
    <w:rsid w:val="00F62EC5"/>
    <w:rsid w:val="00F64329"/>
    <w:rsid w:val="00F669A2"/>
    <w:rsid w:val="00F71299"/>
    <w:rsid w:val="00F72283"/>
    <w:rsid w:val="00F72287"/>
    <w:rsid w:val="00F75618"/>
    <w:rsid w:val="00F76580"/>
    <w:rsid w:val="00F77BCC"/>
    <w:rsid w:val="00F804AF"/>
    <w:rsid w:val="00F8080F"/>
    <w:rsid w:val="00F80C9B"/>
    <w:rsid w:val="00F85742"/>
    <w:rsid w:val="00F85951"/>
    <w:rsid w:val="00F86082"/>
    <w:rsid w:val="00F873A8"/>
    <w:rsid w:val="00F909A8"/>
    <w:rsid w:val="00F90BDC"/>
    <w:rsid w:val="00F91B51"/>
    <w:rsid w:val="00F94393"/>
    <w:rsid w:val="00F94C5D"/>
    <w:rsid w:val="00F958DB"/>
    <w:rsid w:val="00F95A99"/>
    <w:rsid w:val="00FA14FD"/>
    <w:rsid w:val="00FA190F"/>
    <w:rsid w:val="00FA3827"/>
    <w:rsid w:val="00FA4F84"/>
    <w:rsid w:val="00FA53D1"/>
    <w:rsid w:val="00FA5471"/>
    <w:rsid w:val="00FA7437"/>
    <w:rsid w:val="00FA771E"/>
    <w:rsid w:val="00FB1562"/>
    <w:rsid w:val="00FB33C3"/>
    <w:rsid w:val="00FB59DB"/>
    <w:rsid w:val="00FB65B0"/>
    <w:rsid w:val="00FC1731"/>
    <w:rsid w:val="00FC71B9"/>
    <w:rsid w:val="00FD0984"/>
    <w:rsid w:val="00FD0E22"/>
    <w:rsid w:val="00FD1872"/>
    <w:rsid w:val="00FD1B3D"/>
    <w:rsid w:val="00FD22E4"/>
    <w:rsid w:val="00FD30BF"/>
    <w:rsid w:val="00FD369F"/>
    <w:rsid w:val="00FE0F1C"/>
    <w:rsid w:val="00FE2324"/>
    <w:rsid w:val="00FE2F4C"/>
    <w:rsid w:val="00FE52D8"/>
    <w:rsid w:val="00FE6AC5"/>
    <w:rsid w:val="00FE6B93"/>
    <w:rsid w:val="00FE7E01"/>
    <w:rsid w:val="00FF2F8E"/>
    <w:rsid w:val="00FF43CB"/>
    <w:rsid w:val="00FF641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0FB"/>
    <w:pPr>
      <w:spacing w:line="360" w:lineRule="auto"/>
      <w:ind w:firstLine="567"/>
      <w:jc w:val="both"/>
    </w:pPr>
    <w:rPr>
      <w:rFonts w:ascii="Adobe Caslon Pro" w:hAnsi="Adobe Caslon Pro"/>
      <w:sz w:val="22"/>
      <w:lang w:eastAsia="es-ES"/>
    </w:rPr>
  </w:style>
  <w:style w:type="paragraph" w:styleId="Ttulo1">
    <w:name w:val="heading 1"/>
    <w:next w:val="Normal"/>
    <w:link w:val="Ttulo1Car"/>
    <w:qFormat/>
    <w:rsid w:val="00BF0489"/>
    <w:pPr>
      <w:keepNext/>
      <w:widowControl w:val="0"/>
      <w:numPr>
        <w:numId w:val="3"/>
      </w:numPr>
      <w:tabs>
        <w:tab w:val="left" w:pos="851"/>
      </w:tabs>
      <w:spacing w:after="240"/>
      <w:outlineLvl w:val="0"/>
    </w:pPr>
    <w:rPr>
      <w:rFonts w:cs="Times New Roman"/>
      <w:b/>
      <w:caps/>
      <w:sz w:val="24"/>
      <w:lang w:val="es-ES_tradnl" w:eastAsia="es-ES"/>
    </w:rPr>
  </w:style>
  <w:style w:type="paragraph" w:styleId="Ttulo2">
    <w:name w:val="heading 2"/>
    <w:next w:val="Normal"/>
    <w:link w:val="Ttulo2Car"/>
    <w:qFormat/>
    <w:rsid w:val="00BF0489"/>
    <w:pPr>
      <w:keepNext/>
      <w:numPr>
        <w:ilvl w:val="1"/>
        <w:numId w:val="3"/>
      </w:numPr>
      <w:tabs>
        <w:tab w:val="left" w:pos="851"/>
      </w:tabs>
      <w:spacing w:after="200"/>
      <w:outlineLvl w:val="1"/>
    </w:pPr>
    <w:rPr>
      <w:b/>
      <w:caps/>
      <w:sz w:val="22"/>
      <w:lang w:val="es-ES_tradnl" w:eastAsia="es-ES"/>
    </w:rPr>
  </w:style>
  <w:style w:type="paragraph" w:styleId="Ttulo3">
    <w:name w:val="heading 3"/>
    <w:next w:val="Normal"/>
    <w:link w:val="Ttulo3Car"/>
    <w:qFormat/>
    <w:rsid w:val="00BF0489"/>
    <w:pPr>
      <w:keepNext/>
      <w:numPr>
        <w:ilvl w:val="2"/>
        <w:numId w:val="3"/>
      </w:numPr>
      <w:tabs>
        <w:tab w:val="left" w:pos="851"/>
      </w:tabs>
      <w:spacing w:after="200"/>
      <w:outlineLvl w:val="2"/>
    </w:pPr>
    <w:rPr>
      <w:b/>
      <w:sz w:val="22"/>
      <w:lang w:val="es-ES_tradnl" w:eastAsia="es-ES"/>
    </w:rPr>
  </w:style>
  <w:style w:type="paragraph" w:styleId="Ttulo4">
    <w:name w:val="heading 4"/>
    <w:next w:val="Normal"/>
    <w:qFormat/>
    <w:rsid w:val="004570EC"/>
    <w:pPr>
      <w:keepNext/>
      <w:numPr>
        <w:ilvl w:val="3"/>
        <w:numId w:val="2"/>
      </w:numPr>
      <w:spacing w:after="200"/>
      <w:outlineLvl w:val="3"/>
    </w:pPr>
    <w:rPr>
      <w:b/>
      <w:i/>
      <w:sz w:val="22"/>
      <w:lang w:val="es-ES_tradnl" w:eastAsia="es-ES"/>
    </w:rPr>
  </w:style>
  <w:style w:type="paragraph" w:styleId="Ttulo5">
    <w:name w:val="heading 5"/>
    <w:next w:val="Normal"/>
    <w:qFormat/>
    <w:rsid w:val="004570EC"/>
    <w:pPr>
      <w:keepNext/>
      <w:widowControl w:val="0"/>
      <w:numPr>
        <w:ilvl w:val="4"/>
        <w:numId w:val="2"/>
      </w:numPr>
      <w:spacing w:after="200"/>
      <w:outlineLvl w:val="4"/>
    </w:pPr>
    <w:rPr>
      <w:i/>
      <w:sz w:val="22"/>
      <w:lang w:val="es-ES_tradnl" w:eastAsia="es-ES"/>
    </w:rPr>
  </w:style>
  <w:style w:type="paragraph" w:styleId="Ttulo6">
    <w:name w:val="heading 6"/>
    <w:next w:val="Normal"/>
    <w:qFormat/>
    <w:rsid w:val="00042A45"/>
    <w:pPr>
      <w:widowControl w:val="0"/>
      <w:ind w:left="284"/>
      <w:outlineLvl w:val="5"/>
    </w:pPr>
    <w:rPr>
      <w:lang w:val="es-ES_tradnl" w:eastAsia="es-ES"/>
    </w:rPr>
  </w:style>
  <w:style w:type="paragraph" w:styleId="Ttulo7">
    <w:name w:val="heading 7"/>
    <w:next w:val="Normal"/>
    <w:qFormat/>
    <w:rsid w:val="00042A45"/>
    <w:pPr>
      <w:widowControl w:val="0"/>
      <w:outlineLvl w:val="6"/>
    </w:pPr>
    <w:rPr>
      <w:lang w:val="es-ES_tradnl" w:eastAsia="es-ES"/>
    </w:rPr>
  </w:style>
  <w:style w:type="paragraph" w:styleId="Ttulo8">
    <w:name w:val="heading 8"/>
    <w:next w:val="Normal"/>
    <w:qFormat/>
    <w:rsid w:val="00042A45"/>
    <w:pPr>
      <w:widowControl w:val="0"/>
      <w:outlineLvl w:val="7"/>
    </w:pPr>
    <w:rPr>
      <w:lang w:val="es-ES_tradnl" w:eastAsia="es-ES"/>
    </w:rPr>
  </w:style>
  <w:style w:type="paragraph" w:styleId="Ttulo9">
    <w:name w:val="heading 9"/>
    <w:next w:val="Normal"/>
    <w:qFormat/>
    <w:rsid w:val="00042A45"/>
    <w:pPr>
      <w:widowControl w:val="0"/>
      <w:outlineLvl w:val="8"/>
    </w:pPr>
    <w:rPr>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iedefigura">
    <w:name w:val="Pie de figura"/>
    <w:next w:val="Normal"/>
    <w:link w:val="PiedefiguraCar"/>
    <w:rsid w:val="00042A45"/>
    <w:pPr>
      <w:spacing w:before="120" w:after="120"/>
      <w:ind w:left="1134" w:hanging="1134"/>
      <w:jc w:val="center"/>
    </w:pPr>
    <w:rPr>
      <w:b/>
      <w:i/>
      <w:sz w:val="18"/>
      <w:lang w:val="es-ES_tradnl" w:eastAsia="es-ES"/>
    </w:rPr>
  </w:style>
  <w:style w:type="character" w:styleId="Nmerodepgina">
    <w:name w:val="page number"/>
    <w:rsid w:val="00042A45"/>
    <w:rPr>
      <w:noProof/>
      <w:sz w:val="20"/>
    </w:rPr>
  </w:style>
  <w:style w:type="paragraph" w:styleId="Piedepgina">
    <w:name w:val="footer"/>
    <w:basedOn w:val="Normal"/>
    <w:rsid w:val="00042A45"/>
    <w:pPr>
      <w:tabs>
        <w:tab w:val="center" w:pos="4419"/>
        <w:tab w:val="right" w:pos="8838"/>
      </w:tabs>
      <w:ind w:firstLine="0"/>
      <w:jc w:val="left"/>
    </w:pPr>
  </w:style>
  <w:style w:type="paragraph" w:customStyle="1" w:styleId="Portada">
    <w:name w:val="Portada"/>
    <w:basedOn w:val="Normal"/>
    <w:rsid w:val="002A06E8"/>
    <w:pPr>
      <w:ind w:firstLine="0"/>
      <w:jc w:val="center"/>
    </w:pPr>
    <w:rPr>
      <w:b/>
      <w:caps/>
      <w:sz w:val="28"/>
    </w:rPr>
  </w:style>
  <w:style w:type="paragraph" w:styleId="TDC1">
    <w:name w:val="toc 1"/>
    <w:next w:val="Normal"/>
    <w:uiPriority w:val="39"/>
    <w:rsid w:val="00042A45"/>
    <w:pPr>
      <w:widowControl w:val="0"/>
      <w:tabs>
        <w:tab w:val="right" w:leader="dot" w:pos="8840"/>
      </w:tabs>
      <w:spacing w:before="240" w:after="120"/>
      <w:ind w:right="284"/>
    </w:pPr>
    <w:rPr>
      <w:b/>
      <w:caps/>
      <w:noProof/>
      <w:sz w:val="22"/>
      <w:lang w:val="es-ES" w:eastAsia="es-ES"/>
    </w:rPr>
  </w:style>
  <w:style w:type="paragraph" w:styleId="TDC2">
    <w:name w:val="toc 2"/>
    <w:next w:val="Normal"/>
    <w:uiPriority w:val="39"/>
    <w:rsid w:val="00893259"/>
    <w:pPr>
      <w:widowControl w:val="0"/>
      <w:tabs>
        <w:tab w:val="right" w:leader="dot" w:pos="8840"/>
      </w:tabs>
      <w:spacing w:before="60"/>
      <w:ind w:left="567" w:right="284" w:hanging="567"/>
    </w:pPr>
    <w:rPr>
      <w:caps/>
      <w:noProof/>
      <w:lang w:val="es-ES" w:eastAsia="es-ES"/>
    </w:rPr>
  </w:style>
  <w:style w:type="paragraph" w:customStyle="1" w:styleId="Autores">
    <w:name w:val="Autores"/>
    <w:next w:val="Normal"/>
    <w:rsid w:val="00042A45"/>
    <w:pPr>
      <w:widowControl w:val="0"/>
      <w:spacing w:line="360" w:lineRule="auto"/>
      <w:jc w:val="center"/>
    </w:pPr>
    <w:rPr>
      <w:lang w:val="es-ES_tradnl" w:eastAsia="es-ES"/>
    </w:rPr>
  </w:style>
  <w:style w:type="paragraph" w:customStyle="1" w:styleId="Referencias">
    <w:name w:val="Referencias"/>
    <w:basedOn w:val="Normal"/>
    <w:link w:val="ReferenciasCar"/>
    <w:rsid w:val="00042A45"/>
    <w:pPr>
      <w:ind w:firstLine="0"/>
    </w:pPr>
    <w:rPr>
      <w:noProof/>
      <w:lang w:val="es-ES_tradnl"/>
    </w:rPr>
  </w:style>
  <w:style w:type="character" w:styleId="Hipervnculo">
    <w:name w:val="Hyperlink"/>
    <w:uiPriority w:val="99"/>
    <w:rsid w:val="00042A45"/>
    <w:rPr>
      <w:color w:val="0000FF"/>
      <w:u w:val="single"/>
    </w:rPr>
  </w:style>
  <w:style w:type="table" w:styleId="Tablaconcuadrcula5">
    <w:name w:val="Table Grid 5"/>
    <w:basedOn w:val="Tablanormal"/>
    <w:rsid w:val="00F2026A"/>
    <w:pPr>
      <w:autoSpaceDE w:val="0"/>
      <w:autoSpaceDN w:val="0"/>
      <w:adjustRightInd w:val="0"/>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Lista">
    <w:name w:val="1)  Lista"/>
    <w:basedOn w:val="Normal"/>
    <w:rsid w:val="00042A45"/>
    <w:pPr>
      <w:spacing w:after="120"/>
      <w:ind w:left="709" w:hanging="425"/>
    </w:pPr>
  </w:style>
  <w:style w:type="paragraph" w:customStyle="1" w:styleId="aLista">
    <w:name w:val="a)  Lista"/>
    <w:basedOn w:val="Normal"/>
    <w:rsid w:val="00042A45"/>
    <w:pPr>
      <w:spacing w:after="120"/>
      <w:ind w:left="567" w:hanging="567"/>
    </w:pPr>
  </w:style>
  <w:style w:type="paragraph" w:customStyle="1" w:styleId="Ecuacin">
    <w:name w:val="Ecuación"/>
    <w:basedOn w:val="Normal"/>
    <w:next w:val="Normal"/>
    <w:rsid w:val="00042A45"/>
    <w:pPr>
      <w:widowControl w:val="0"/>
      <w:tabs>
        <w:tab w:val="center" w:pos="4394"/>
        <w:tab w:val="right" w:pos="8840"/>
      </w:tabs>
      <w:spacing w:before="120" w:after="120"/>
      <w:ind w:firstLine="0"/>
      <w:jc w:val="left"/>
    </w:pPr>
    <w:rPr>
      <w:noProof/>
      <w:lang w:val="es-ES"/>
    </w:rPr>
  </w:style>
  <w:style w:type="paragraph" w:styleId="Encabezado">
    <w:name w:val="header"/>
    <w:link w:val="EncabezadoCar"/>
    <w:rsid w:val="00042A45"/>
    <w:pPr>
      <w:widowControl w:val="0"/>
      <w:pBdr>
        <w:bottom w:val="single" w:sz="6" w:space="3" w:color="auto"/>
      </w:pBdr>
      <w:tabs>
        <w:tab w:val="left" w:pos="426"/>
        <w:tab w:val="right" w:pos="8364"/>
      </w:tabs>
    </w:pPr>
    <w:rPr>
      <w:rFonts w:cs="Times New Roman"/>
      <w:smallCaps/>
      <w:sz w:val="16"/>
      <w:lang w:val="es-ES_tradnl" w:eastAsia="es-ES"/>
    </w:rPr>
  </w:style>
  <w:style w:type="paragraph" w:customStyle="1" w:styleId="Figura">
    <w:name w:val="Figura"/>
    <w:basedOn w:val="Normal"/>
    <w:next w:val="Piedefigura"/>
    <w:rsid w:val="00042A45"/>
    <w:pPr>
      <w:keepNext/>
      <w:spacing w:before="120" w:after="120"/>
      <w:ind w:firstLine="0"/>
      <w:jc w:val="center"/>
    </w:pPr>
  </w:style>
  <w:style w:type="paragraph" w:customStyle="1" w:styleId="PiedeTabla">
    <w:name w:val="Pie de Tabla"/>
    <w:basedOn w:val="Normal"/>
    <w:rsid w:val="00042A45"/>
    <w:pPr>
      <w:ind w:left="284" w:hanging="284"/>
    </w:pPr>
    <w:rPr>
      <w:sz w:val="20"/>
    </w:rPr>
  </w:style>
  <w:style w:type="paragraph" w:styleId="TDC3">
    <w:name w:val="toc 3"/>
    <w:next w:val="Normal"/>
    <w:uiPriority w:val="39"/>
    <w:rsid w:val="00893259"/>
    <w:pPr>
      <w:widowControl w:val="0"/>
      <w:tabs>
        <w:tab w:val="right" w:leader="dot" w:pos="8840"/>
      </w:tabs>
      <w:ind w:left="1276" w:right="284" w:hanging="709"/>
    </w:pPr>
    <w:rPr>
      <w:noProof/>
      <w:lang w:val="es-ES" w:eastAsia="es-ES"/>
    </w:rPr>
  </w:style>
  <w:style w:type="paragraph" w:styleId="TDC4">
    <w:name w:val="toc 4"/>
    <w:next w:val="Normal"/>
    <w:uiPriority w:val="39"/>
    <w:rsid w:val="00042A45"/>
    <w:pPr>
      <w:widowControl w:val="0"/>
      <w:tabs>
        <w:tab w:val="right" w:leader="dot" w:pos="8840"/>
      </w:tabs>
      <w:ind w:left="1702" w:right="284" w:hanging="851"/>
    </w:pPr>
    <w:rPr>
      <w:noProof/>
      <w:sz w:val="18"/>
      <w:lang w:val="es-ES" w:eastAsia="es-ES"/>
    </w:rPr>
  </w:style>
  <w:style w:type="paragraph" w:styleId="TDC5">
    <w:name w:val="toc 5"/>
    <w:next w:val="Normal"/>
    <w:autoRedefine/>
    <w:uiPriority w:val="39"/>
    <w:rsid w:val="00042A45"/>
    <w:pPr>
      <w:widowControl w:val="0"/>
      <w:tabs>
        <w:tab w:val="right" w:leader="dot" w:pos="8840"/>
      </w:tabs>
      <w:ind w:left="2268" w:hanging="850"/>
    </w:pPr>
    <w:rPr>
      <w:i/>
      <w:sz w:val="18"/>
      <w:lang w:val="es-ES_tradnl" w:eastAsia="es-ES"/>
    </w:rPr>
  </w:style>
  <w:style w:type="paragraph" w:styleId="TDC6">
    <w:name w:val="toc 6"/>
    <w:basedOn w:val="Normal"/>
    <w:next w:val="Normal"/>
    <w:autoRedefine/>
    <w:uiPriority w:val="39"/>
    <w:rsid w:val="00042A45"/>
    <w:pPr>
      <w:tabs>
        <w:tab w:val="right" w:leader="dot" w:pos="8840"/>
      </w:tabs>
      <w:ind w:left="2835" w:hanging="1134"/>
    </w:pPr>
    <w:rPr>
      <w:noProof/>
      <w:sz w:val="18"/>
    </w:rPr>
  </w:style>
  <w:style w:type="paragraph" w:styleId="TDC7">
    <w:name w:val="toc 7"/>
    <w:basedOn w:val="Normal"/>
    <w:next w:val="Normal"/>
    <w:autoRedefine/>
    <w:uiPriority w:val="39"/>
    <w:rsid w:val="00042A45"/>
    <w:pPr>
      <w:tabs>
        <w:tab w:val="right" w:leader="dot" w:pos="8840"/>
      </w:tabs>
      <w:ind w:left="1200"/>
    </w:pPr>
  </w:style>
  <w:style w:type="paragraph" w:styleId="TDC8">
    <w:name w:val="toc 8"/>
    <w:basedOn w:val="Normal"/>
    <w:next w:val="Normal"/>
    <w:autoRedefine/>
    <w:uiPriority w:val="39"/>
    <w:rsid w:val="00042A45"/>
    <w:pPr>
      <w:tabs>
        <w:tab w:val="right" w:leader="dot" w:pos="8840"/>
      </w:tabs>
      <w:ind w:left="1400"/>
    </w:pPr>
  </w:style>
  <w:style w:type="paragraph" w:styleId="TDC9">
    <w:name w:val="toc 9"/>
    <w:basedOn w:val="Normal"/>
    <w:next w:val="Normal"/>
    <w:autoRedefine/>
    <w:uiPriority w:val="39"/>
    <w:rsid w:val="00042A45"/>
    <w:pPr>
      <w:tabs>
        <w:tab w:val="right" w:leader="dot" w:pos="8840"/>
      </w:tabs>
      <w:ind w:left="1600"/>
    </w:pPr>
  </w:style>
  <w:style w:type="paragraph" w:customStyle="1" w:styleId="TextoTabla">
    <w:name w:val="Texto Tabla"/>
    <w:link w:val="TextoTablaCar"/>
    <w:rsid w:val="00042A45"/>
    <w:pPr>
      <w:jc w:val="center"/>
    </w:pPr>
    <w:rPr>
      <w:sz w:val="16"/>
      <w:lang w:val="es-ES_tradnl" w:eastAsia="es-ES"/>
    </w:rPr>
  </w:style>
  <w:style w:type="paragraph" w:customStyle="1" w:styleId="TtuloTabla">
    <w:name w:val="Título Tabla"/>
    <w:next w:val="Normal"/>
    <w:rsid w:val="00042A45"/>
    <w:pPr>
      <w:keepNext/>
      <w:spacing w:after="120"/>
      <w:jc w:val="center"/>
    </w:pPr>
    <w:rPr>
      <w:b/>
      <w:i/>
      <w:sz w:val="18"/>
      <w:lang w:val="es-ES_tradnl" w:eastAsia="es-ES"/>
    </w:rPr>
  </w:style>
  <w:style w:type="paragraph" w:customStyle="1" w:styleId="Estilo11ptJustificado">
    <w:name w:val="Estilo 11 pt Justificado"/>
    <w:basedOn w:val="Normal"/>
    <w:rsid w:val="00322537"/>
    <w:pPr>
      <w:widowControl w:val="0"/>
      <w:adjustRightInd w:val="0"/>
      <w:spacing w:line="360" w:lineRule="atLeast"/>
      <w:ind w:firstLine="709"/>
      <w:textAlignment w:val="baseline"/>
    </w:pPr>
    <w:rPr>
      <w:lang w:val="es-ES"/>
    </w:rPr>
  </w:style>
  <w:style w:type="character" w:customStyle="1" w:styleId="PiedefiguraCar">
    <w:name w:val="Pie de figura Car"/>
    <w:link w:val="Piedefigura"/>
    <w:rsid w:val="00322537"/>
    <w:rPr>
      <w:b/>
      <w:i/>
      <w:sz w:val="18"/>
      <w:lang w:val="es-ES_tradnl" w:eastAsia="es-ES" w:bidi="ar-SA"/>
    </w:rPr>
  </w:style>
  <w:style w:type="character" w:customStyle="1" w:styleId="ReferenciasCar">
    <w:name w:val="Referencias Car"/>
    <w:link w:val="Referencias"/>
    <w:rsid w:val="00085D46"/>
    <w:rPr>
      <w:noProof/>
      <w:sz w:val="22"/>
      <w:lang w:val="es-ES_tradnl" w:eastAsia="es-ES" w:bidi="ar-SA"/>
    </w:rPr>
  </w:style>
  <w:style w:type="character" w:customStyle="1" w:styleId="TextoTablaCar">
    <w:name w:val="Texto Tabla Car"/>
    <w:link w:val="TextoTabla"/>
    <w:rsid w:val="00F75618"/>
    <w:rPr>
      <w:sz w:val="16"/>
      <w:lang w:val="es-ES_tradnl" w:eastAsia="es-ES" w:bidi="ar-SA"/>
    </w:rPr>
  </w:style>
  <w:style w:type="table" w:styleId="Tablaconcuadrcula">
    <w:name w:val="Table Grid"/>
    <w:basedOn w:val="Tablanormal"/>
    <w:rsid w:val="00AF4791"/>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rsid w:val="00A24E9B"/>
    <w:pPr>
      <w:ind w:firstLine="561"/>
    </w:pPr>
    <w:rPr>
      <w:b/>
      <w:bCs/>
      <w:sz w:val="24"/>
      <w:szCs w:val="24"/>
      <w:lang w:val="es-ES"/>
    </w:rPr>
  </w:style>
  <w:style w:type="paragraph" w:styleId="Prrafodelista">
    <w:name w:val="List Paragraph"/>
    <w:basedOn w:val="Normal"/>
    <w:uiPriority w:val="34"/>
    <w:qFormat/>
    <w:rsid w:val="009A0FC4"/>
    <w:pPr>
      <w:spacing w:line="480" w:lineRule="auto"/>
      <w:ind w:left="720" w:firstLine="0"/>
      <w:contextualSpacing/>
      <w:jc w:val="left"/>
    </w:pPr>
    <w:rPr>
      <w:rFonts w:ascii="Times New Roman" w:eastAsia="ZapfChancery" w:hAnsi="Times New Roman"/>
      <w:szCs w:val="22"/>
      <w:lang w:eastAsia="ja-JP"/>
    </w:rPr>
  </w:style>
  <w:style w:type="paragraph" w:styleId="Textodeglobo">
    <w:name w:val="Balloon Text"/>
    <w:basedOn w:val="Normal"/>
    <w:semiHidden/>
    <w:rsid w:val="004B0E1A"/>
    <w:rPr>
      <w:sz w:val="16"/>
      <w:szCs w:val="16"/>
    </w:rPr>
  </w:style>
  <w:style w:type="character" w:styleId="Refdecomentario">
    <w:name w:val="annotation reference"/>
    <w:uiPriority w:val="99"/>
    <w:rsid w:val="00C162DE"/>
    <w:rPr>
      <w:sz w:val="16"/>
      <w:szCs w:val="16"/>
    </w:rPr>
  </w:style>
  <w:style w:type="paragraph" w:styleId="Textocomentario">
    <w:name w:val="annotation text"/>
    <w:basedOn w:val="Normal"/>
    <w:link w:val="TextocomentarioCar"/>
    <w:uiPriority w:val="99"/>
    <w:rsid w:val="00C162DE"/>
    <w:rPr>
      <w:rFonts w:cs="Times New Roman"/>
      <w:sz w:val="20"/>
      <w:lang w:val="x-none"/>
    </w:rPr>
  </w:style>
  <w:style w:type="character" w:customStyle="1" w:styleId="TextocomentarioCar">
    <w:name w:val="Texto comentario Car"/>
    <w:link w:val="Textocomentario"/>
    <w:uiPriority w:val="99"/>
    <w:rsid w:val="00C162DE"/>
    <w:rPr>
      <w:rFonts w:eastAsia="Cambria"/>
      <w:lang w:eastAsia="es-ES"/>
    </w:rPr>
  </w:style>
  <w:style w:type="paragraph" w:styleId="Asuntodelcomentario">
    <w:name w:val="annotation subject"/>
    <w:basedOn w:val="Textocomentario"/>
    <w:next w:val="Textocomentario"/>
    <w:link w:val="AsuntodelcomentarioCar"/>
    <w:rsid w:val="00C162DE"/>
    <w:rPr>
      <w:b/>
      <w:bCs/>
    </w:rPr>
  </w:style>
  <w:style w:type="character" w:customStyle="1" w:styleId="AsuntodelcomentarioCar">
    <w:name w:val="Asunto del comentario Car"/>
    <w:link w:val="Asuntodelcomentario"/>
    <w:rsid w:val="00C162DE"/>
    <w:rPr>
      <w:rFonts w:eastAsia="Cambria"/>
      <w:b/>
      <w:bCs/>
      <w:lang w:eastAsia="es-ES"/>
    </w:rPr>
  </w:style>
  <w:style w:type="paragraph" w:styleId="Revisin">
    <w:name w:val="Revision"/>
    <w:hidden/>
    <w:uiPriority w:val="99"/>
    <w:semiHidden/>
    <w:rsid w:val="00D729E4"/>
    <w:rPr>
      <w:sz w:val="22"/>
      <w:lang w:eastAsia="es-ES"/>
    </w:rPr>
  </w:style>
  <w:style w:type="character" w:customStyle="1" w:styleId="Ttulo1Car">
    <w:name w:val="Título 1 Car"/>
    <w:link w:val="Ttulo1"/>
    <w:rsid w:val="00BF0489"/>
    <w:rPr>
      <w:rFonts w:cs="Times New Roman"/>
      <w:b/>
      <w:caps/>
      <w:sz w:val="24"/>
      <w:lang w:val="es-ES_tradnl" w:eastAsia="es-ES"/>
    </w:rPr>
  </w:style>
  <w:style w:type="character" w:customStyle="1" w:styleId="Ttulo2Car">
    <w:name w:val="Título 2 Car"/>
    <w:link w:val="Ttulo2"/>
    <w:rsid w:val="00BF0489"/>
    <w:rPr>
      <w:b/>
      <w:caps/>
      <w:sz w:val="22"/>
      <w:lang w:val="es-ES_tradnl" w:eastAsia="es-ES"/>
    </w:rPr>
  </w:style>
  <w:style w:type="character" w:customStyle="1" w:styleId="Ttulo3Car">
    <w:name w:val="Título 3 Car"/>
    <w:link w:val="Ttulo3"/>
    <w:rsid w:val="00BF0489"/>
    <w:rPr>
      <w:b/>
      <w:sz w:val="22"/>
      <w:lang w:val="es-ES_tradnl" w:eastAsia="es-ES"/>
    </w:rPr>
  </w:style>
  <w:style w:type="paragraph" w:styleId="NormalWeb">
    <w:name w:val="Normal (Web)"/>
    <w:basedOn w:val="Normal"/>
    <w:uiPriority w:val="99"/>
    <w:unhideWhenUsed/>
    <w:rsid w:val="00E62141"/>
    <w:pPr>
      <w:spacing w:before="100" w:beforeAutospacing="1" w:after="100" w:afterAutospacing="1"/>
      <w:ind w:firstLine="0"/>
      <w:jc w:val="left"/>
    </w:pPr>
    <w:rPr>
      <w:sz w:val="24"/>
      <w:szCs w:val="24"/>
      <w:lang w:eastAsia="es-MX"/>
    </w:rPr>
  </w:style>
  <w:style w:type="character" w:customStyle="1" w:styleId="EncabezadoCar">
    <w:name w:val="Encabezado Car"/>
    <w:link w:val="Encabezado"/>
    <w:rsid w:val="00071F08"/>
    <w:rPr>
      <w:rFonts w:cs="Times New Roman"/>
      <w:smallCaps/>
      <w:sz w:val="16"/>
      <w:lang w:val="es-ES_tradnl" w:eastAsia="es-ES" w:bidi="ar-SA"/>
    </w:rPr>
  </w:style>
  <w:style w:type="paragraph" w:customStyle="1" w:styleId="Encabezado1">
    <w:name w:val="Encabezado 1"/>
    <w:basedOn w:val="Normal"/>
    <w:next w:val="Normal"/>
    <w:uiPriority w:val="9"/>
    <w:qFormat/>
    <w:rsid w:val="000017A7"/>
    <w:pPr>
      <w:keepNext/>
      <w:keepLines/>
      <w:suppressAutoHyphens/>
      <w:spacing w:before="480" w:line="276" w:lineRule="auto"/>
      <w:ind w:firstLine="0"/>
      <w:jc w:val="left"/>
      <w:outlineLvl w:val="0"/>
    </w:pPr>
    <w:rPr>
      <w:rFonts w:eastAsia="Droid Sans Fallback" w:cs="Calibri"/>
      <w:b/>
      <w:bCs/>
      <w:color w:val="365F91"/>
      <w:sz w:val="28"/>
      <w:szCs w:val="28"/>
      <w:lang w:eastAsia="en-US"/>
    </w:rPr>
  </w:style>
  <w:style w:type="paragraph" w:customStyle="1" w:styleId="Encabezado2">
    <w:name w:val="Encabezado 2"/>
    <w:basedOn w:val="Normal"/>
    <w:next w:val="Normal"/>
    <w:uiPriority w:val="9"/>
    <w:unhideWhenUsed/>
    <w:qFormat/>
    <w:rsid w:val="000017A7"/>
    <w:pPr>
      <w:keepNext/>
      <w:keepLines/>
      <w:suppressAutoHyphens/>
      <w:spacing w:before="200" w:line="276" w:lineRule="auto"/>
      <w:ind w:firstLine="0"/>
      <w:jc w:val="left"/>
      <w:outlineLvl w:val="1"/>
    </w:pPr>
    <w:rPr>
      <w:rFonts w:eastAsia="Droid Sans Fallback" w:cs="Calibri"/>
      <w:b/>
      <w:bCs/>
      <w:color w:val="4F81BD"/>
      <w:sz w:val="26"/>
      <w:szCs w:val="26"/>
      <w:lang w:eastAsia="en-US"/>
    </w:rPr>
  </w:style>
  <w:style w:type="character" w:styleId="Hipervnculovisitado">
    <w:name w:val="FollowedHyperlink"/>
    <w:rsid w:val="009606F4"/>
    <w:rPr>
      <w:color w:val="800080"/>
      <w:u w:val="single"/>
    </w:rPr>
  </w:style>
  <w:style w:type="paragraph" w:styleId="Ttulo">
    <w:name w:val="Title"/>
    <w:basedOn w:val="Normal"/>
    <w:next w:val="Normal"/>
    <w:link w:val="TtuloCar"/>
    <w:qFormat/>
    <w:rsid w:val="001703E5"/>
    <w:pPr>
      <w:spacing w:after="240"/>
      <w:ind w:firstLine="0"/>
      <w:jc w:val="center"/>
    </w:pPr>
    <w:rPr>
      <w:rFonts w:eastAsia="Times New Roman" w:cs="Times New Roman"/>
      <w:b/>
      <w:bCs/>
      <w:caps/>
      <w:kern w:val="28"/>
      <w:sz w:val="24"/>
      <w:szCs w:val="32"/>
    </w:rPr>
  </w:style>
  <w:style w:type="character" w:customStyle="1" w:styleId="TtuloCar">
    <w:name w:val="Título Car"/>
    <w:link w:val="Ttulo"/>
    <w:rsid w:val="001703E5"/>
    <w:rPr>
      <w:rFonts w:ascii="Cambria" w:eastAsia="Times New Roman" w:hAnsi="Cambria" w:cs="Times New Roman"/>
      <w:b/>
      <w:bCs/>
      <w:caps/>
      <w:kern w:val="28"/>
      <w:sz w:val="24"/>
      <w:szCs w:val="3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0FB"/>
    <w:pPr>
      <w:spacing w:line="360" w:lineRule="auto"/>
      <w:ind w:firstLine="567"/>
      <w:jc w:val="both"/>
    </w:pPr>
    <w:rPr>
      <w:rFonts w:ascii="Adobe Caslon Pro" w:hAnsi="Adobe Caslon Pro"/>
      <w:sz w:val="22"/>
      <w:lang w:eastAsia="es-ES"/>
    </w:rPr>
  </w:style>
  <w:style w:type="paragraph" w:styleId="Ttulo1">
    <w:name w:val="heading 1"/>
    <w:next w:val="Normal"/>
    <w:link w:val="Ttulo1Car"/>
    <w:qFormat/>
    <w:rsid w:val="00BF0489"/>
    <w:pPr>
      <w:keepNext/>
      <w:widowControl w:val="0"/>
      <w:numPr>
        <w:numId w:val="3"/>
      </w:numPr>
      <w:tabs>
        <w:tab w:val="left" w:pos="851"/>
      </w:tabs>
      <w:spacing w:after="240"/>
      <w:outlineLvl w:val="0"/>
    </w:pPr>
    <w:rPr>
      <w:rFonts w:cs="Times New Roman"/>
      <w:b/>
      <w:caps/>
      <w:sz w:val="24"/>
      <w:lang w:val="es-ES_tradnl" w:eastAsia="es-ES"/>
    </w:rPr>
  </w:style>
  <w:style w:type="paragraph" w:styleId="Ttulo2">
    <w:name w:val="heading 2"/>
    <w:next w:val="Normal"/>
    <w:link w:val="Ttulo2Car"/>
    <w:qFormat/>
    <w:rsid w:val="00BF0489"/>
    <w:pPr>
      <w:keepNext/>
      <w:numPr>
        <w:ilvl w:val="1"/>
        <w:numId w:val="3"/>
      </w:numPr>
      <w:tabs>
        <w:tab w:val="left" w:pos="851"/>
      </w:tabs>
      <w:spacing w:after="200"/>
      <w:outlineLvl w:val="1"/>
    </w:pPr>
    <w:rPr>
      <w:b/>
      <w:caps/>
      <w:sz w:val="22"/>
      <w:lang w:val="es-ES_tradnl" w:eastAsia="es-ES"/>
    </w:rPr>
  </w:style>
  <w:style w:type="paragraph" w:styleId="Ttulo3">
    <w:name w:val="heading 3"/>
    <w:next w:val="Normal"/>
    <w:link w:val="Ttulo3Car"/>
    <w:qFormat/>
    <w:rsid w:val="00BF0489"/>
    <w:pPr>
      <w:keepNext/>
      <w:numPr>
        <w:ilvl w:val="2"/>
        <w:numId w:val="3"/>
      </w:numPr>
      <w:tabs>
        <w:tab w:val="left" w:pos="851"/>
      </w:tabs>
      <w:spacing w:after="200"/>
      <w:outlineLvl w:val="2"/>
    </w:pPr>
    <w:rPr>
      <w:b/>
      <w:sz w:val="22"/>
      <w:lang w:val="es-ES_tradnl" w:eastAsia="es-ES"/>
    </w:rPr>
  </w:style>
  <w:style w:type="paragraph" w:styleId="Ttulo4">
    <w:name w:val="heading 4"/>
    <w:next w:val="Normal"/>
    <w:qFormat/>
    <w:rsid w:val="004570EC"/>
    <w:pPr>
      <w:keepNext/>
      <w:numPr>
        <w:ilvl w:val="3"/>
        <w:numId w:val="2"/>
      </w:numPr>
      <w:spacing w:after="200"/>
      <w:outlineLvl w:val="3"/>
    </w:pPr>
    <w:rPr>
      <w:b/>
      <w:i/>
      <w:sz w:val="22"/>
      <w:lang w:val="es-ES_tradnl" w:eastAsia="es-ES"/>
    </w:rPr>
  </w:style>
  <w:style w:type="paragraph" w:styleId="Ttulo5">
    <w:name w:val="heading 5"/>
    <w:next w:val="Normal"/>
    <w:qFormat/>
    <w:rsid w:val="004570EC"/>
    <w:pPr>
      <w:keepNext/>
      <w:widowControl w:val="0"/>
      <w:numPr>
        <w:ilvl w:val="4"/>
        <w:numId w:val="2"/>
      </w:numPr>
      <w:spacing w:after="200"/>
      <w:outlineLvl w:val="4"/>
    </w:pPr>
    <w:rPr>
      <w:i/>
      <w:sz w:val="22"/>
      <w:lang w:val="es-ES_tradnl" w:eastAsia="es-ES"/>
    </w:rPr>
  </w:style>
  <w:style w:type="paragraph" w:styleId="Ttulo6">
    <w:name w:val="heading 6"/>
    <w:next w:val="Normal"/>
    <w:qFormat/>
    <w:rsid w:val="00042A45"/>
    <w:pPr>
      <w:widowControl w:val="0"/>
      <w:ind w:left="284"/>
      <w:outlineLvl w:val="5"/>
    </w:pPr>
    <w:rPr>
      <w:lang w:val="es-ES_tradnl" w:eastAsia="es-ES"/>
    </w:rPr>
  </w:style>
  <w:style w:type="paragraph" w:styleId="Ttulo7">
    <w:name w:val="heading 7"/>
    <w:next w:val="Normal"/>
    <w:qFormat/>
    <w:rsid w:val="00042A45"/>
    <w:pPr>
      <w:widowControl w:val="0"/>
      <w:outlineLvl w:val="6"/>
    </w:pPr>
    <w:rPr>
      <w:lang w:val="es-ES_tradnl" w:eastAsia="es-ES"/>
    </w:rPr>
  </w:style>
  <w:style w:type="paragraph" w:styleId="Ttulo8">
    <w:name w:val="heading 8"/>
    <w:next w:val="Normal"/>
    <w:qFormat/>
    <w:rsid w:val="00042A45"/>
    <w:pPr>
      <w:widowControl w:val="0"/>
      <w:outlineLvl w:val="7"/>
    </w:pPr>
    <w:rPr>
      <w:lang w:val="es-ES_tradnl" w:eastAsia="es-ES"/>
    </w:rPr>
  </w:style>
  <w:style w:type="paragraph" w:styleId="Ttulo9">
    <w:name w:val="heading 9"/>
    <w:next w:val="Normal"/>
    <w:qFormat/>
    <w:rsid w:val="00042A45"/>
    <w:pPr>
      <w:widowControl w:val="0"/>
      <w:outlineLvl w:val="8"/>
    </w:pPr>
    <w:rPr>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iedefigura">
    <w:name w:val="Pie de figura"/>
    <w:next w:val="Normal"/>
    <w:link w:val="PiedefiguraCar"/>
    <w:rsid w:val="00042A45"/>
    <w:pPr>
      <w:spacing w:before="120" w:after="120"/>
      <w:ind w:left="1134" w:hanging="1134"/>
      <w:jc w:val="center"/>
    </w:pPr>
    <w:rPr>
      <w:b/>
      <w:i/>
      <w:sz w:val="18"/>
      <w:lang w:val="es-ES_tradnl" w:eastAsia="es-ES"/>
    </w:rPr>
  </w:style>
  <w:style w:type="character" w:styleId="Nmerodepgina">
    <w:name w:val="page number"/>
    <w:rsid w:val="00042A45"/>
    <w:rPr>
      <w:noProof/>
      <w:sz w:val="20"/>
    </w:rPr>
  </w:style>
  <w:style w:type="paragraph" w:styleId="Piedepgina">
    <w:name w:val="footer"/>
    <w:basedOn w:val="Normal"/>
    <w:rsid w:val="00042A45"/>
    <w:pPr>
      <w:tabs>
        <w:tab w:val="center" w:pos="4419"/>
        <w:tab w:val="right" w:pos="8838"/>
      </w:tabs>
      <w:ind w:firstLine="0"/>
      <w:jc w:val="left"/>
    </w:pPr>
  </w:style>
  <w:style w:type="paragraph" w:customStyle="1" w:styleId="Portada">
    <w:name w:val="Portada"/>
    <w:basedOn w:val="Normal"/>
    <w:rsid w:val="002A06E8"/>
    <w:pPr>
      <w:ind w:firstLine="0"/>
      <w:jc w:val="center"/>
    </w:pPr>
    <w:rPr>
      <w:b/>
      <w:caps/>
      <w:sz w:val="28"/>
    </w:rPr>
  </w:style>
  <w:style w:type="paragraph" w:styleId="TDC1">
    <w:name w:val="toc 1"/>
    <w:next w:val="Normal"/>
    <w:uiPriority w:val="39"/>
    <w:rsid w:val="00042A45"/>
    <w:pPr>
      <w:widowControl w:val="0"/>
      <w:tabs>
        <w:tab w:val="right" w:leader="dot" w:pos="8840"/>
      </w:tabs>
      <w:spacing w:before="240" w:after="120"/>
      <w:ind w:right="284"/>
    </w:pPr>
    <w:rPr>
      <w:b/>
      <w:caps/>
      <w:noProof/>
      <w:sz w:val="22"/>
      <w:lang w:val="es-ES" w:eastAsia="es-ES"/>
    </w:rPr>
  </w:style>
  <w:style w:type="paragraph" w:styleId="TDC2">
    <w:name w:val="toc 2"/>
    <w:next w:val="Normal"/>
    <w:uiPriority w:val="39"/>
    <w:rsid w:val="00893259"/>
    <w:pPr>
      <w:widowControl w:val="0"/>
      <w:tabs>
        <w:tab w:val="right" w:leader="dot" w:pos="8840"/>
      </w:tabs>
      <w:spacing w:before="60"/>
      <w:ind w:left="567" w:right="284" w:hanging="567"/>
    </w:pPr>
    <w:rPr>
      <w:caps/>
      <w:noProof/>
      <w:lang w:val="es-ES" w:eastAsia="es-ES"/>
    </w:rPr>
  </w:style>
  <w:style w:type="paragraph" w:customStyle="1" w:styleId="Autores">
    <w:name w:val="Autores"/>
    <w:next w:val="Normal"/>
    <w:rsid w:val="00042A45"/>
    <w:pPr>
      <w:widowControl w:val="0"/>
      <w:spacing w:line="360" w:lineRule="auto"/>
      <w:jc w:val="center"/>
    </w:pPr>
    <w:rPr>
      <w:lang w:val="es-ES_tradnl" w:eastAsia="es-ES"/>
    </w:rPr>
  </w:style>
  <w:style w:type="paragraph" w:customStyle="1" w:styleId="Referencias">
    <w:name w:val="Referencias"/>
    <w:basedOn w:val="Normal"/>
    <w:link w:val="ReferenciasCar"/>
    <w:rsid w:val="00042A45"/>
    <w:pPr>
      <w:ind w:firstLine="0"/>
    </w:pPr>
    <w:rPr>
      <w:noProof/>
      <w:lang w:val="es-ES_tradnl"/>
    </w:rPr>
  </w:style>
  <w:style w:type="character" w:styleId="Hipervnculo">
    <w:name w:val="Hyperlink"/>
    <w:uiPriority w:val="99"/>
    <w:rsid w:val="00042A45"/>
    <w:rPr>
      <w:color w:val="0000FF"/>
      <w:u w:val="single"/>
    </w:rPr>
  </w:style>
  <w:style w:type="table" w:styleId="Tablaconcuadrcula5">
    <w:name w:val="Table Grid 5"/>
    <w:basedOn w:val="Tablanormal"/>
    <w:rsid w:val="00F2026A"/>
    <w:pPr>
      <w:autoSpaceDE w:val="0"/>
      <w:autoSpaceDN w:val="0"/>
      <w:adjustRightInd w:val="0"/>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Lista">
    <w:name w:val="1)  Lista"/>
    <w:basedOn w:val="Normal"/>
    <w:rsid w:val="00042A45"/>
    <w:pPr>
      <w:spacing w:after="120"/>
      <w:ind w:left="709" w:hanging="425"/>
    </w:pPr>
  </w:style>
  <w:style w:type="paragraph" w:customStyle="1" w:styleId="aLista">
    <w:name w:val="a)  Lista"/>
    <w:basedOn w:val="Normal"/>
    <w:rsid w:val="00042A45"/>
    <w:pPr>
      <w:spacing w:after="120"/>
      <w:ind w:left="567" w:hanging="567"/>
    </w:pPr>
  </w:style>
  <w:style w:type="paragraph" w:customStyle="1" w:styleId="Ecuacin">
    <w:name w:val="Ecuación"/>
    <w:basedOn w:val="Normal"/>
    <w:next w:val="Normal"/>
    <w:rsid w:val="00042A45"/>
    <w:pPr>
      <w:widowControl w:val="0"/>
      <w:tabs>
        <w:tab w:val="center" w:pos="4394"/>
        <w:tab w:val="right" w:pos="8840"/>
      </w:tabs>
      <w:spacing w:before="120" w:after="120"/>
      <w:ind w:firstLine="0"/>
      <w:jc w:val="left"/>
    </w:pPr>
    <w:rPr>
      <w:noProof/>
      <w:lang w:val="es-ES"/>
    </w:rPr>
  </w:style>
  <w:style w:type="paragraph" w:styleId="Encabezado">
    <w:name w:val="header"/>
    <w:link w:val="EncabezadoCar"/>
    <w:rsid w:val="00042A45"/>
    <w:pPr>
      <w:widowControl w:val="0"/>
      <w:pBdr>
        <w:bottom w:val="single" w:sz="6" w:space="3" w:color="auto"/>
      </w:pBdr>
      <w:tabs>
        <w:tab w:val="left" w:pos="426"/>
        <w:tab w:val="right" w:pos="8364"/>
      </w:tabs>
    </w:pPr>
    <w:rPr>
      <w:rFonts w:cs="Times New Roman"/>
      <w:smallCaps/>
      <w:sz w:val="16"/>
      <w:lang w:val="es-ES_tradnl" w:eastAsia="es-ES"/>
    </w:rPr>
  </w:style>
  <w:style w:type="paragraph" w:customStyle="1" w:styleId="Figura">
    <w:name w:val="Figura"/>
    <w:basedOn w:val="Normal"/>
    <w:next w:val="Piedefigura"/>
    <w:rsid w:val="00042A45"/>
    <w:pPr>
      <w:keepNext/>
      <w:spacing w:before="120" w:after="120"/>
      <w:ind w:firstLine="0"/>
      <w:jc w:val="center"/>
    </w:pPr>
  </w:style>
  <w:style w:type="paragraph" w:customStyle="1" w:styleId="PiedeTabla">
    <w:name w:val="Pie de Tabla"/>
    <w:basedOn w:val="Normal"/>
    <w:rsid w:val="00042A45"/>
    <w:pPr>
      <w:ind w:left="284" w:hanging="284"/>
    </w:pPr>
    <w:rPr>
      <w:sz w:val="20"/>
    </w:rPr>
  </w:style>
  <w:style w:type="paragraph" w:styleId="TDC3">
    <w:name w:val="toc 3"/>
    <w:next w:val="Normal"/>
    <w:uiPriority w:val="39"/>
    <w:rsid w:val="00893259"/>
    <w:pPr>
      <w:widowControl w:val="0"/>
      <w:tabs>
        <w:tab w:val="right" w:leader="dot" w:pos="8840"/>
      </w:tabs>
      <w:ind w:left="1276" w:right="284" w:hanging="709"/>
    </w:pPr>
    <w:rPr>
      <w:noProof/>
      <w:lang w:val="es-ES" w:eastAsia="es-ES"/>
    </w:rPr>
  </w:style>
  <w:style w:type="paragraph" w:styleId="TDC4">
    <w:name w:val="toc 4"/>
    <w:next w:val="Normal"/>
    <w:uiPriority w:val="39"/>
    <w:rsid w:val="00042A45"/>
    <w:pPr>
      <w:widowControl w:val="0"/>
      <w:tabs>
        <w:tab w:val="right" w:leader="dot" w:pos="8840"/>
      </w:tabs>
      <w:ind w:left="1702" w:right="284" w:hanging="851"/>
    </w:pPr>
    <w:rPr>
      <w:noProof/>
      <w:sz w:val="18"/>
      <w:lang w:val="es-ES" w:eastAsia="es-ES"/>
    </w:rPr>
  </w:style>
  <w:style w:type="paragraph" w:styleId="TDC5">
    <w:name w:val="toc 5"/>
    <w:next w:val="Normal"/>
    <w:autoRedefine/>
    <w:uiPriority w:val="39"/>
    <w:rsid w:val="00042A45"/>
    <w:pPr>
      <w:widowControl w:val="0"/>
      <w:tabs>
        <w:tab w:val="right" w:leader="dot" w:pos="8840"/>
      </w:tabs>
      <w:ind w:left="2268" w:hanging="850"/>
    </w:pPr>
    <w:rPr>
      <w:i/>
      <w:sz w:val="18"/>
      <w:lang w:val="es-ES_tradnl" w:eastAsia="es-ES"/>
    </w:rPr>
  </w:style>
  <w:style w:type="paragraph" w:styleId="TDC6">
    <w:name w:val="toc 6"/>
    <w:basedOn w:val="Normal"/>
    <w:next w:val="Normal"/>
    <w:autoRedefine/>
    <w:uiPriority w:val="39"/>
    <w:rsid w:val="00042A45"/>
    <w:pPr>
      <w:tabs>
        <w:tab w:val="right" w:leader="dot" w:pos="8840"/>
      </w:tabs>
      <w:ind w:left="2835" w:hanging="1134"/>
    </w:pPr>
    <w:rPr>
      <w:noProof/>
      <w:sz w:val="18"/>
    </w:rPr>
  </w:style>
  <w:style w:type="paragraph" w:styleId="TDC7">
    <w:name w:val="toc 7"/>
    <w:basedOn w:val="Normal"/>
    <w:next w:val="Normal"/>
    <w:autoRedefine/>
    <w:uiPriority w:val="39"/>
    <w:rsid w:val="00042A45"/>
    <w:pPr>
      <w:tabs>
        <w:tab w:val="right" w:leader="dot" w:pos="8840"/>
      </w:tabs>
      <w:ind w:left="1200"/>
    </w:pPr>
  </w:style>
  <w:style w:type="paragraph" w:styleId="TDC8">
    <w:name w:val="toc 8"/>
    <w:basedOn w:val="Normal"/>
    <w:next w:val="Normal"/>
    <w:autoRedefine/>
    <w:uiPriority w:val="39"/>
    <w:rsid w:val="00042A45"/>
    <w:pPr>
      <w:tabs>
        <w:tab w:val="right" w:leader="dot" w:pos="8840"/>
      </w:tabs>
      <w:ind w:left="1400"/>
    </w:pPr>
  </w:style>
  <w:style w:type="paragraph" w:styleId="TDC9">
    <w:name w:val="toc 9"/>
    <w:basedOn w:val="Normal"/>
    <w:next w:val="Normal"/>
    <w:autoRedefine/>
    <w:uiPriority w:val="39"/>
    <w:rsid w:val="00042A45"/>
    <w:pPr>
      <w:tabs>
        <w:tab w:val="right" w:leader="dot" w:pos="8840"/>
      </w:tabs>
      <w:ind w:left="1600"/>
    </w:pPr>
  </w:style>
  <w:style w:type="paragraph" w:customStyle="1" w:styleId="TextoTabla">
    <w:name w:val="Texto Tabla"/>
    <w:link w:val="TextoTablaCar"/>
    <w:rsid w:val="00042A45"/>
    <w:pPr>
      <w:jc w:val="center"/>
    </w:pPr>
    <w:rPr>
      <w:sz w:val="16"/>
      <w:lang w:val="es-ES_tradnl" w:eastAsia="es-ES"/>
    </w:rPr>
  </w:style>
  <w:style w:type="paragraph" w:customStyle="1" w:styleId="TtuloTabla">
    <w:name w:val="Título Tabla"/>
    <w:next w:val="Normal"/>
    <w:rsid w:val="00042A45"/>
    <w:pPr>
      <w:keepNext/>
      <w:spacing w:after="120"/>
      <w:jc w:val="center"/>
    </w:pPr>
    <w:rPr>
      <w:b/>
      <w:i/>
      <w:sz w:val="18"/>
      <w:lang w:val="es-ES_tradnl" w:eastAsia="es-ES"/>
    </w:rPr>
  </w:style>
  <w:style w:type="paragraph" w:customStyle="1" w:styleId="Estilo11ptJustificado">
    <w:name w:val="Estilo 11 pt Justificado"/>
    <w:basedOn w:val="Normal"/>
    <w:rsid w:val="00322537"/>
    <w:pPr>
      <w:widowControl w:val="0"/>
      <w:adjustRightInd w:val="0"/>
      <w:spacing w:line="360" w:lineRule="atLeast"/>
      <w:ind w:firstLine="709"/>
      <w:textAlignment w:val="baseline"/>
    </w:pPr>
    <w:rPr>
      <w:lang w:val="es-ES"/>
    </w:rPr>
  </w:style>
  <w:style w:type="character" w:customStyle="1" w:styleId="PiedefiguraCar">
    <w:name w:val="Pie de figura Car"/>
    <w:link w:val="Piedefigura"/>
    <w:rsid w:val="00322537"/>
    <w:rPr>
      <w:b/>
      <w:i/>
      <w:sz w:val="18"/>
      <w:lang w:val="es-ES_tradnl" w:eastAsia="es-ES" w:bidi="ar-SA"/>
    </w:rPr>
  </w:style>
  <w:style w:type="character" w:customStyle="1" w:styleId="ReferenciasCar">
    <w:name w:val="Referencias Car"/>
    <w:link w:val="Referencias"/>
    <w:rsid w:val="00085D46"/>
    <w:rPr>
      <w:noProof/>
      <w:sz w:val="22"/>
      <w:lang w:val="es-ES_tradnl" w:eastAsia="es-ES" w:bidi="ar-SA"/>
    </w:rPr>
  </w:style>
  <w:style w:type="character" w:customStyle="1" w:styleId="TextoTablaCar">
    <w:name w:val="Texto Tabla Car"/>
    <w:link w:val="TextoTabla"/>
    <w:rsid w:val="00F75618"/>
    <w:rPr>
      <w:sz w:val="16"/>
      <w:lang w:val="es-ES_tradnl" w:eastAsia="es-ES" w:bidi="ar-SA"/>
    </w:rPr>
  </w:style>
  <w:style w:type="table" w:styleId="Tablaconcuadrcula">
    <w:name w:val="Table Grid"/>
    <w:basedOn w:val="Tablanormal"/>
    <w:rsid w:val="00AF4791"/>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rsid w:val="00A24E9B"/>
    <w:pPr>
      <w:ind w:firstLine="561"/>
    </w:pPr>
    <w:rPr>
      <w:b/>
      <w:bCs/>
      <w:sz w:val="24"/>
      <w:szCs w:val="24"/>
      <w:lang w:val="es-ES"/>
    </w:rPr>
  </w:style>
  <w:style w:type="paragraph" w:styleId="Prrafodelista">
    <w:name w:val="List Paragraph"/>
    <w:basedOn w:val="Normal"/>
    <w:uiPriority w:val="34"/>
    <w:qFormat/>
    <w:rsid w:val="009A0FC4"/>
    <w:pPr>
      <w:spacing w:line="480" w:lineRule="auto"/>
      <w:ind w:left="720" w:firstLine="0"/>
      <w:contextualSpacing/>
      <w:jc w:val="left"/>
    </w:pPr>
    <w:rPr>
      <w:rFonts w:ascii="Times New Roman" w:eastAsia="ZapfChancery" w:hAnsi="Times New Roman"/>
      <w:szCs w:val="22"/>
      <w:lang w:eastAsia="ja-JP"/>
    </w:rPr>
  </w:style>
  <w:style w:type="paragraph" w:styleId="Textodeglobo">
    <w:name w:val="Balloon Text"/>
    <w:basedOn w:val="Normal"/>
    <w:semiHidden/>
    <w:rsid w:val="004B0E1A"/>
    <w:rPr>
      <w:sz w:val="16"/>
      <w:szCs w:val="16"/>
    </w:rPr>
  </w:style>
  <w:style w:type="character" w:styleId="Refdecomentario">
    <w:name w:val="annotation reference"/>
    <w:uiPriority w:val="99"/>
    <w:rsid w:val="00C162DE"/>
    <w:rPr>
      <w:sz w:val="16"/>
      <w:szCs w:val="16"/>
    </w:rPr>
  </w:style>
  <w:style w:type="paragraph" w:styleId="Textocomentario">
    <w:name w:val="annotation text"/>
    <w:basedOn w:val="Normal"/>
    <w:link w:val="TextocomentarioCar"/>
    <w:uiPriority w:val="99"/>
    <w:rsid w:val="00C162DE"/>
    <w:rPr>
      <w:rFonts w:cs="Times New Roman"/>
      <w:sz w:val="20"/>
      <w:lang w:val="x-none"/>
    </w:rPr>
  </w:style>
  <w:style w:type="character" w:customStyle="1" w:styleId="TextocomentarioCar">
    <w:name w:val="Texto comentario Car"/>
    <w:link w:val="Textocomentario"/>
    <w:uiPriority w:val="99"/>
    <w:rsid w:val="00C162DE"/>
    <w:rPr>
      <w:rFonts w:eastAsia="Cambria"/>
      <w:lang w:eastAsia="es-ES"/>
    </w:rPr>
  </w:style>
  <w:style w:type="paragraph" w:styleId="Asuntodelcomentario">
    <w:name w:val="annotation subject"/>
    <w:basedOn w:val="Textocomentario"/>
    <w:next w:val="Textocomentario"/>
    <w:link w:val="AsuntodelcomentarioCar"/>
    <w:rsid w:val="00C162DE"/>
    <w:rPr>
      <w:b/>
      <w:bCs/>
    </w:rPr>
  </w:style>
  <w:style w:type="character" w:customStyle="1" w:styleId="AsuntodelcomentarioCar">
    <w:name w:val="Asunto del comentario Car"/>
    <w:link w:val="Asuntodelcomentario"/>
    <w:rsid w:val="00C162DE"/>
    <w:rPr>
      <w:rFonts w:eastAsia="Cambria"/>
      <w:b/>
      <w:bCs/>
      <w:lang w:eastAsia="es-ES"/>
    </w:rPr>
  </w:style>
  <w:style w:type="paragraph" w:styleId="Revisin">
    <w:name w:val="Revision"/>
    <w:hidden/>
    <w:uiPriority w:val="99"/>
    <w:semiHidden/>
    <w:rsid w:val="00D729E4"/>
    <w:rPr>
      <w:sz w:val="22"/>
      <w:lang w:eastAsia="es-ES"/>
    </w:rPr>
  </w:style>
  <w:style w:type="character" w:customStyle="1" w:styleId="Ttulo1Car">
    <w:name w:val="Título 1 Car"/>
    <w:link w:val="Ttulo1"/>
    <w:rsid w:val="00BF0489"/>
    <w:rPr>
      <w:rFonts w:cs="Times New Roman"/>
      <w:b/>
      <w:caps/>
      <w:sz w:val="24"/>
      <w:lang w:val="es-ES_tradnl" w:eastAsia="es-ES"/>
    </w:rPr>
  </w:style>
  <w:style w:type="character" w:customStyle="1" w:styleId="Ttulo2Car">
    <w:name w:val="Título 2 Car"/>
    <w:link w:val="Ttulo2"/>
    <w:rsid w:val="00BF0489"/>
    <w:rPr>
      <w:b/>
      <w:caps/>
      <w:sz w:val="22"/>
      <w:lang w:val="es-ES_tradnl" w:eastAsia="es-ES"/>
    </w:rPr>
  </w:style>
  <w:style w:type="character" w:customStyle="1" w:styleId="Ttulo3Car">
    <w:name w:val="Título 3 Car"/>
    <w:link w:val="Ttulo3"/>
    <w:rsid w:val="00BF0489"/>
    <w:rPr>
      <w:b/>
      <w:sz w:val="22"/>
      <w:lang w:val="es-ES_tradnl" w:eastAsia="es-ES"/>
    </w:rPr>
  </w:style>
  <w:style w:type="paragraph" w:styleId="NormalWeb">
    <w:name w:val="Normal (Web)"/>
    <w:basedOn w:val="Normal"/>
    <w:uiPriority w:val="99"/>
    <w:unhideWhenUsed/>
    <w:rsid w:val="00E62141"/>
    <w:pPr>
      <w:spacing w:before="100" w:beforeAutospacing="1" w:after="100" w:afterAutospacing="1"/>
      <w:ind w:firstLine="0"/>
      <w:jc w:val="left"/>
    </w:pPr>
    <w:rPr>
      <w:sz w:val="24"/>
      <w:szCs w:val="24"/>
      <w:lang w:eastAsia="es-MX"/>
    </w:rPr>
  </w:style>
  <w:style w:type="character" w:customStyle="1" w:styleId="EncabezadoCar">
    <w:name w:val="Encabezado Car"/>
    <w:link w:val="Encabezado"/>
    <w:rsid w:val="00071F08"/>
    <w:rPr>
      <w:rFonts w:cs="Times New Roman"/>
      <w:smallCaps/>
      <w:sz w:val="16"/>
      <w:lang w:val="es-ES_tradnl" w:eastAsia="es-ES" w:bidi="ar-SA"/>
    </w:rPr>
  </w:style>
  <w:style w:type="paragraph" w:customStyle="1" w:styleId="Encabezado1">
    <w:name w:val="Encabezado 1"/>
    <w:basedOn w:val="Normal"/>
    <w:next w:val="Normal"/>
    <w:uiPriority w:val="9"/>
    <w:qFormat/>
    <w:rsid w:val="000017A7"/>
    <w:pPr>
      <w:keepNext/>
      <w:keepLines/>
      <w:suppressAutoHyphens/>
      <w:spacing w:before="480" w:line="276" w:lineRule="auto"/>
      <w:ind w:firstLine="0"/>
      <w:jc w:val="left"/>
      <w:outlineLvl w:val="0"/>
    </w:pPr>
    <w:rPr>
      <w:rFonts w:eastAsia="Droid Sans Fallback" w:cs="Calibri"/>
      <w:b/>
      <w:bCs/>
      <w:color w:val="365F91"/>
      <w:sz w:val="28"/>
      <w:szCs w:val="28"/>
      <w:lang w:eastAsia="en-US"/>
    </w:rPr>
  </w:style>
  <w:style w:type="paragraph" w:customStyle="1" w:styleId="Encabezado2">
    <w:name w:val="Encabezado 2"/>
    <w:basedOn w:val="Normal"/>
    <w:next w:val="Normal"/>
    <w:uiPriority w:val="9"/>
    <w:unhideWhenUsed/>
    <w:qFormat/>
    <w:rsid w:val="000017A7"/>
    <w:pPr>
      <w:keepNext/>
      <w:keepLines/>
      <w:suppressAutoHyphens/>
      <w:spacing w:before="200" w:line="276" w:lineRule="auto"/>
      <w:ind w:firstLine="0"/>
      <w:jc w:val="left"/>
      <w:outlineLvl w:val="1"/>
    </w:pPr>
    <w:rPr>
      <w:rFonts w:eastAsia="Droid Sans Fallback" w:cs="Calibri"/>
      <w:b/>
      <w:bCs/>
      <w:color w:val="4F81BD"/>
      <w:sz w:val="26"/>
      <w:szCs w:val="26"/>
      <w:lang w:eastAsia="en-US"/>
    </w:rPr>
  </w:style>
  <w:style w:type="character" w:styleId="Hipervnculovisitado">
    <w:name w:val="FollowedHyperlink"/>
    <w:rsid w:val="009606F4"/>
    <w:rPr>
      <w:color w:val="800080"/>
      <w:u w:val="single"/>
    </w:rPr>
  </w:style>
  <w:style w:type="paragraph" w:styleId="Ttulo">
    <w:name w:val="Title"/>
    <w:basedOn w:val="Normal"/>
    <w:next w:val="Normal"/>
    <w:link w:val="TtuloCar"/>
    <w:qFormat/>
    <w:rsid w:val="001703E5"/>
    <w:pPr>
      <w:spacing w:after="240"/>
      <w:ind w:firstLine="0"/>
      <w:jc w:val="center"/>
    </w:pPr>
    <w:rPr>
      <w:rFonts w:eastAsia="Times New Roman" w:cs="Times New Roman"/>
      <w:b/>
      <w:bCs/>
      <w:caps/>
      <w:kern w:val="28"/>
      <w:sz w:val="24"/>
      <w:szCs w:val="32"/>
    </w:rPr>
  </w:style>
  <w:style w:type="character" w:customStyle="1" w:styleId="TtuloCar">
    <w:name w:val="Título Car"/>
    <w:link w:val="Ttulo"/>
    <w:rsid w:val="001703E5"/>
    <w:rPr>
      <w:rFonts w:ascii="Cambria" w:eastAsia="Times New Roman" w:hAnsi="Cambria" w:cs="Times New Roman"/>
      <w:b/>
      <w:bCs/>
      <w:caps/>
      <w:kern w:val="28"/>
      <w:sz w:val="24"/>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2612">
      <w:bodyDiv w:val="1"/>
      <w:marLeft w:val="0"/>
      <w:marRight w:val="0"/>
      <w:marTop w:val="0"/>
      <w:marBottom w:val="0"/>
      <w:divBdr>
        <w:top w:val="none" w:sz="0" w:space="0" w:color="auto"/>
        <w:left w:val="none" w:sz="0" w:space="0" w:color="auto"/>
        <w:bottom w:val="none" w:sz="0" w:space="0" w:color="auto"/>
        <w:right w:val="none" w:sz="0" w:space="0" w:color="auto"/>
      </w:divBdr>
    </w:div>
    <w:div w:id="185488919">
      <w:bodyDiv w:val="1"/>
      <w:marLeft w:val="0"/>
      <w:marRight w:val="0"/>
      <w:marTop w:val="0"/>
      <w:marBottom w:val="0"/>
      <w:divBdr>
        <w:top w:val="none" w:sz="0" w:space="0" w:color="auto"/>
        <w:left w:val="none" w:sz="0" w:space="0" w:color="auto"/>
        <w:bottom w:val="none" w:sz="0" w:space="0" w:color="auto"/>
        <w:right w:val="none" w:sz="0" w:space="0" w:color="auto"/>
      </w:divBdr>
    </w:div>
    <w:div w:id="218326531">
      <w:bodyDiv w:val="1"/>
      <w:marLeft w:val="0"/>
      <w:marRight w:val="0"/>
      <w:marTop w:val="0"/>
      <w:marBottom w:val="0"/>
      <w:divBdr>
        <w:top w:val="none" w:sz="0" w:space="0" w:color="auto"/>
        <w:left w:val="none" w:sz="0" w:space="0" w:color="auto"/>
        <w:bottom w:val="none" w:sz="0" w:space="0" w:color="auto"/>
        <w:right w:val="none" w:sz="0" w:space="0" w:color="auto"/>
      </w:divBdr>
    </w:div>
    <w:div w:id="304236293">
      <w:bodyDiv w:val="1"/>
      <w:marLeft w:val="0"/>
      <w:marRight w:val="0"/>
      <w:marTop w:val="0"/>
      <w:marBottom w:val="0"/>
      <w:divBdr>
        <w:top w:val="none" w:sz="0" w:space="0" w:color="auto"/>
        <w:left w:val="none" w:sz="0" w:space="0" w:color="auto"/>
        <w:bottom w:val="none" w:sz="0" w:space="0" w:color="auto"/>
        <w:right w:val="none" w:sz="0" w:space="0" w:color="auto"/>
      </w:divBdr>
    </w:div>
    <w:div w:id="389814422">
      <w:bodyDiv w:val="1"/>
      <w:marLeft w:val="0"/>
      <w:marRight w:val="0"/>
      <w:marTop w:val="0"/>
      <w:marBottom w:val="0"/>
      <w:divBdr>
        <w:top w:val="none" w:sz="0" w:space="0" w:color="auto"/>
        <w:left w:val="none" w:sz="0" w:space="0" w:color="auto"/>
        <w:bottom w:val="none" w:sz="0" w:space="0" w:color="auto"/>
        <w:right w:val="none" w:sz="0" w:space="0" w:color="auto"/>
      </w:divBdr>
    </w:div>
    <w:div w:id="440271639">
      <w:bodyDiv w:val="1"/>
      <w:marLeft w:val="0"/>
      <w:marRight w:val="0"/>
      <w:marTop w:val="0"/>
      <w:marBottom w:val="0"/>
      <w:divBdr>
        <w:top w:val="none" w:sz="0" w:space="0" w:color="auto"/>
        <w:left w:val="none" w:sz="0" w:space="0" w:color="auto"/>
        <w:bottom w:val="none" w:sz="0" w:space="0" w:color="auto"/>
        <w:right w:val="none" w:sz="0" w:space="0" w:color="auto"/>
      </w:divBdr>
    </w:div>
    <w:div w:id="442892915">
      <w:bodyDiv w:val="1"/>
      <w:marLeft w:val="0"/>
      <w:marRight w:val="0"/>
      <w:marTop w:val="0"/>
      <w:marBottom w:val="0"/>
      <w:divBdr>
        <w:top w:val="none" w:sz="0" w:space="0" w:color="auto"/>
        <w:left w:val="none" w:sz="0" w:space="0" w:color="auto"/>
        <w:bottom w:val="none" w:sz="0" w:space="0" w:color="auto"/>
        <w:right w:val="none" w:sz="0" w:space="0" w:color="auto"/>
      </w:divBdr>
    </w:div>
    <w:div w:id="762996892">
      <w:bodyDiv w:val="1"/>
      <w:marLeft w:val="0"/>
      <w:marRight w:val="0"/>
      <w:marTop w:val="0"/>
      <w:marBottom w:val="0"/>
      <w:divBdr>
        <w:top w:val="none" w:sz="0" w:space="0" w:color="auto"/>
        <w:left w:val="none" w:sz="0" w:space="0" w:color="auto"/>
        <w:bottom w:val="none" w:sz="0" w:space="0" w:color="auto"/>
        <w:right w:val="none" w:sz="0" w:space="0" w:color="auto"/>
      </w:divBdr>
    </w:div>
    <w:div w:id="888807495">
      <w:bodyDiv w:val="1"/>
      <w:marLeft w:val="0"/>
      <w:marRight w:val="0"/>
      <w:marTop w:val="0"/>
      <w:marBottom w:val="0"/>
      <w:divBdr>
        <w:top w:val="none" w:sz="0" w:space="0" w:color="auto"/>
        <w:left w:val="none" w:sz="0" w:space="0" w:color="auto"/>
        <w:bottom w:val="none" w:sz="0" w:space="0" w:color="auto"/>
        <w:right w:val="none" w:sz="0" w:space="0" w:color="auto"/>
      </w:divBdr>
    </w:div>
    <w:div w:id="931862331">
      <w:bodyDiv w:val="1"/>
      <w:marLeft w:val="0"/>
      <w:marRight w:val="0"/>
      <w:marTop w:val="0"/>
      <w:marBottom w:val="0"/>
      <w:divBdr>
        <w:top w:val="none" w:sz="0" w:space="0" w:color="auto"/>
        <w:left w:val="none" w:sz="0" w:space="0" w:color="auto"/>
        <w:bottom w:val="none" w:sz="0" w:space="0" w:color="auto"/>
        <w:right w:val="none" w:sz="0" w:space="0" w:color="auto"/>
      </w:divBdr>
    </w:div>
    <w:div w:id="1101099257">
      <w:bodyDiv w:val="1"/>
      <w:marLeft w:val="0"/>
      <w:marRight w:val="0"/>
      <w:marTop w:val="0"/>
      <w:marBottom w:val="0"/>
      <w:divBdr>
        <w:top w:val="none" w:sz="0" w:space="0" w:color="auto"/>
        <w:left w:val="none" w:sz="0" w:space="0" w:color="auto"/>
        <w:bottom w:val="none" w:sz="0" w:space="0" w:color="auto"/>
        <w:right w:val="none" w:sz="0" w:space="0" w:color="auto"/>
      </w:divBdr>
    </w:div>
    <w:div w:id="1450859569">
      <w:bodyDiv w:val="1"/>
      <w:marLeft w:val="0"/>
      <w:marRight w:val="0"/>
      <w:marTop w:val="0"/>
      <w:marBottom w:val="0"/>
      <w:divBdr>
        <w:top w:val="none" w:sz="0" w:space="0" w:color="auto"/>
        <w:left w:val="none" w:sz="0" w:space="0" w:color="auto"/>
        <w:bottom w:val="none" w:sz="0" w:space="0" w:color="auto"/>
        <w:right w:val="none" w:sz="0" w:space="0" w:color="auto"/>
      </w:divBdr>
    </w:div>
    <w:div w:id="1592201988">
      <w:bodyDiv w:val="1"/>
      <w:marLeft w:val="0"/>
      <w:marRight w:val="0"/>
      <w:marTop w:val="0"/>
      <w:marBottom w:val="0"/>
      <w:divBdr>
        <w:top w:val="none" w:sz="0" w:space="0" w:color="auto"/>
        <w:left w:val="none" w:sz="0" w:space="0" w:color="auto"/>
        <w:bottom w:val="none" w:sz="0" w:space="0" w:color="auto"/>
        <w:right w:val="none" w:sz="0" w:space="0" w:color="auto"/>
      </w:divBdr>
    </w:div>
    <w:div w:id="1943994460">
      <w:bodyDiv w:val="1"/>
      <w:marLeft w:val="0"/>
      <w:marRight w:val="0"/>
      <w:marTop w:val="0"/>
      <w:marBottom w:val="0"/>
      <w:divBdr>
        <w:top w:val="none" w:sz="0" w:space="0" w:color="auto"/>
        <w:left w:val="none" w:sz="0" w:space="0" w:color="auto"/>
        <w:bottom w:val="none" w:sz="0" w:space="0" w:color="auto"/>
        <w:right w:val="none" w:sz="0" w:space="0" w:color="auto"/>
      </w:divBdr>
    </w:div>
    <w:div w:id="2053769956">
      <w:bodyDiv w:val="1"/>
      <w:marLeft w:val="0"/>
      <w:marRight w:val="0"/>
      <w:marTop w:val="0"/>
      <w:marBottom w:val="0"/>
      <w:divBdr>
        <w:top w:val="none" w:sz="0" w:space="0" w:color="auto"/>
        <w:left w:val="none" w:sz="0" w:space="0" w:color="auto"/>
        <w:bottom w:val="none" w:sz="0" w:space="0" w:color="auto"/>
        <w:right w:val="none" w:sz="0" w:space="0" w:color="auto"/>
      </w:divBdr>
    </w:div>
    <w:div w:id="207696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Fue</b:Tag>
    <b:SourceType>BookSection</b:SourceType>
    <b:Guid>{EAD3556B-191B-4145-A485-1F1CD2E5E716}</b:Guid>
    <b:Author>
      <b:Author>
        <b:NameList>
          <b:Person>
            <b:Last>Fuentes Mariles</b:Last>
            <b:First>Óscar</b:First>
            <b:Middle>Arturo</b:Middle>
          </b:Person>
          <b:Person>
            <b:Last>Matías Ramírez</b:Last>
            <b:First>Lucía</b:First>
            <b:Middle>Guadalupe</b:Middle>
          </b:Person>
          <b:Person>
            <b:Last>Jiménez Espinosa</b:Last>
            <b:First>Martín</b:First>
          </b:Person>
          <b:Person>
            <b:Last>Mendoza Estrada</b:Last>
            <b:First>David</b:First>
            <b:Middle>Ricardo</b:Middle>
          </b:Person>
          <b:Person>
            <b:Last>Baeza Ramírez</b:Last>
            <b:First>Carlos</b:First>
          </b:Person>
        </b:NameList>
      </b:Author>
    </b:Author>
    <b:Title>Elaboración de mapas de riesgo por inundaciones costeras por marea de tormenta</b:Title>
    <b:StateProvince>D. F.</b:StateProvince>
    <b:CountryRegion>México</b:CountryRegion>
    <b:StandardNumber>ISBN: 970-628-905-4</b:StandardNumber>
    <b:Edition>Primera edición</b:Edition>
    <b:BookTitle>Guía básica para la elaboración de atlas estatales y municipales de peligros y riesgos. Fenómenos hidrometeorológicos</b:BookTitle>
    <b:Year>2006</b:Year>
    <b:Publisher>CENAPRED</b:Publisher>
    <b:RefOrder>1</b:RefOrder>
  </b:Source>
  <b:Source>
    <b:Tag>Esl08</b:Tag>
    <b:SourceType>Book</b:SourceType>
    <b:Guid>{F14EC12C-8D4F-4A01-9BEC-064A659C849D}</b:Guid>
    <b:Author>
      <b:Author>
        <b:NameList>
          <b:Person>
            <b:Last>Eslava Morales</b:Last>
            <b:First>Héctor</b:First>
          </b:Person>
          <b:Person>
            <b:Last>Matías Ramírez</b:Last>
            <b:First>Lucía</b:First>
            <b:Middle>Guadalupe</b:Middle>
          </b:Person>
          <b:Person>
            <b:Last>Jiménez Espinosa</b:Last>
            <b:First>Martín</b:First>
          </b:Person>
          <b:Person>
            <b:Last>Fuentes Mariles</b:Last>
            <b:First>Óscar</b:First>
            <b:Middle>Arturo</b:Middle>
          </b:Person>
          <b:Person>
            <b:Last>Mendoza Estrada</b:Last>
            <b:First>David</b:First>
            <b:Middle>Ricardo</b:Middle>
          </b:Person>
        </b:NameList>
      </b:Author>
    </b:Author>
    <b:Title>IMPLEMENTACIÓN DE LA METODOLOGÍA PARA LA ELABORACIÓN DE MAPAS DE RIESGO POR INUNDACIONES COSTERAS POR MAREA DE TORMENTA: CASO ISLA ARENA, MUNICIPIO DE CALKINÍ, CAMPECHE</b:Title>
    <b:Year>2008</b:Year>
    <b:Publisher>CENAPRED</b:Publisher>
    <b:StandardNumber>ISBN: 978-607-7558-15-6</b:StandardNumber>
    <b:RefOrder>2</b:RefOrder>
  </b:Source>
  <b:Source>
    <b:Tag>Esc05</b:Tag>
    <b:SourceType>Book</b:SourceType>
    <b:Guid>{4326A2BB-87B8-4883-88E3-095DE16FC5A7}</b:Guid>
    <b:Title>Análisis de Sequías</b:Title>
    <b:Year>2005</b:Year>
    <b:Publisher>Facultad de Ingeniería. UNAM</b:Publisher>
    <b:Author>
      <b:Author>
        <b:NameList>
          <b:Person>
            <b:Last>Escalante Sandoval</b:Last>
            <b:First>Carlos</b:First>
          </b:Person>
          <b:Person>
            <b:Last>Reyes</b:Last>
            <b:First>Lilia</b:First>
          </b:Person>
        </b:NameList>
      </b:Author>
    </b:Author>
    <b:LCID>es-MX</b:LCID>
    <b:RefOrder>3</b:RefOrder>
  </b:Source>
  <b:Source>
    <b:Tag>Her12</b:Tag>
    <b:SourceType>Misc</b:SourceType>
    <b:Guid>{C85DFF7E-204D-42D7-B46A-9F4453B02811}</b:Guid>
    <b:Title>Tesis doctoral</b:Title>
    <b:PublicationTitle>Análisis de las olas de calor en la República Mexicana</b:PublicationTitle>
    <b:Year>2012</b:Year>
    <b:City>D. F.</b:City>
    <b:CountryRegion>México</b:CountryRegion>
    <b:Publisher>UNAM</b:Publisher>
    <b:Author>
      <b:Author>
        <b:NameList>
          <b:Person>
            <b:Last>Herrera Alanís</b:Last>
            <b:First>José</b:First>
            <b:Middle>Luis</b:Middle>
          </b:Person>
        </b:NameList>
      </b:Author>
    </b:Author>
    <b:RefOrder>4</b:RefOrder>
  </b:Source>
  <b:Source>
    <b:Tag>Mat14</b:Tag>
    <b:SourceType>Report</b:SourceType>
    <b:Guid>{BAC810A0-3E45-4740-A221-291C5C6AAF02}</b:Guid>
    <b:Title>ACTUALIZACIÓN DEL ÍNDICE DE RIESGO POR ONDAS DE CALOR EN MÉXICO</b:Title>
    <b:Year>2014</b:Year>
    <b:City>D. F.</b:City>
    <b:Publisher>CENAPRED</b:Publisher>
    <b:Author>
      <b:Author>
        <b:NameList>
          <b:Person>
            <b:Last>Matías Ramírez</b:Last>
            <b:Middle>Guadalupe</b:Middle>
            <b:First>Lucía</b:First>
          </b:Person>
        </b:NameList>
      </b:Author>
    </b:Author>
    <b:RefOrder>5</b:RefOrder>
  </b:Source>
</b:Sources>
</file>

<file path=customXml/itemProps1.xml><?xml version="1.0" encoding="utf-8"?>
<ds:datastoreItem xmlns:ds="http://schemas.openxmlformats.org/officeDocument/2006/customXml" ds:itemID="{11552E16-6EC4-420F-9BF4-53D00D5F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21981</Words>
  <Characters>120898</Characters>
  <Application>Microsoft Office Word</Application>
  <DocSecurity>0</DocSecurity>
  <Lines>1007</Lines>
  <Paragraphs>285</Paragraphs>
  <ScaleCrop>false</ScaleCrop>
  <HeadingPairs>
    <vt:vector size="2" baseType="variant">
      <vt:variant>
        <vt:lpstr>Título</vt:lpstr>
      </vt:variant>
      <vt:variant>
        <vt:i4>1</vt:i4>
      </vt:variant>
    </vt:vector>
  </HeadingPairs>
  <TitlesOfParts>
    <vt:vector size="1" baseType="lpstr">
      <vt:lpstr>Evaluación</vt:lpstr>
    </vt:vector>
  </TitlesOfParts>
  <Manager>Oscar Zepeda</Manager>
  <Company>CENAPRED</Company>
  <LinksUpToDate>false</LinksUpToDate>
  <CharactersWithSpaces>142594</CharactersWithSpaces>
  <SharedDoc>false</SharedDoc>
  <HLinks>
    <vt:vector size="918" baseType="variant">
      <vt:variant>
        <vt:i4>5308485</vt:i4>
      </vt:variant>
      <vt:variant>
        <vt:i4>477</vt:i4>
      </vt:variant>
      <vt:variant>
        <vt:i4>0</vt:i4>
      </vt:variant>
      <vt:variant>
        <vt:i4>5</vt:i4>
      </vt:variant>
      <vt:variant>
        <vt:lpwstr>http://www.economia-noms.gob.mx/</vt:lpwstr>
      </vt:variant>
      <vt:variant>
        <vt:lpwstr/>
      </vt:variant>
      <vt:variant>
        <vt:i4>6815780</vt:i4>
      </vt:variant>
      <vt:variant>
        <vt:i4>474</vt:i4>
      </vt:variant>
      <vt:variant>
        <vt:i4>0</vt:i4>
      </vt:variant>
      <vt:variant>
        <vt:i4>5</vt:i4>
      </vt:variant>
      <vt:variant>
        <vt:lpwstr>http://hazmat,dot.gov/gydebook.htm</vt:lpwstr>
      </vt:variant>
      <vt:variant>
        <vt:lpwstr/>
      </vt:variant>
      <vt:variant>
        <vt:i4>6029312</vt:i4>
      </vt:variant>
      <vt:variant>
        <vt:i4>471</vt:i4>
      </vt:variant>
      <vt:variant>
        <vt:i4>0</vt:i4>
      </vt:variant>
      <vt:variant>
        <vt:i4>5</vt:i4>
      </vt:variant>
      <vt:variant>
        <vt:lpwstr>http://www.cenapred.unam.mx/</vt:lpwstr>
      </vt:variant>
      <vt:variant>
        <vt:lpwstr/>
      </vt:variant>
      <vt:variant>
        <vt:i4>117</vt:i4>
      </vt:variant>
      <vt:variant>
        <vt:i4>468</vt:i4>
      </vt:variant>
      <vt:variant>
        <vt:i4>0</vt:i4>
      </vt:variant>
      <vt:variant>
        <vt:i4>5</vt:i4>
      </vt:variant>
      <vt:variant>
        <vt:lpwstr>http://www.dgepi.salud.gob.mx/2010/plantilla/intd_boletin.html</vt:lpwstr>
      </vt:variant>
      <vt:variant>
        <vt:lpwstr/>
      </vt:variant>
      <vt:variant>
        <vt:i4>2031675</vt:i4>
      </vt:variant>
      <vt:variant>
        <vt:i4>465</vt:i4>
      </vt:variant>
      <vt:variant>
        <vt:i4>0</vt:i4>
      </vt:variant>
      <vt:variant>
        <vt:i4>5</vt:i4>
      </vt:variant>
      <vt:variant>
        <vt:lpwstr/>
      </vt:variant>
      <vt:variant>
        <vt:lpwstr>_Toc388377748</vt:lpwstr>
      </vt:variant>
      <vt:variant>
        <vt:i4>2031675</vt:i4>
      </vt:variant>
      <vt:variant>
        <vt:i4>461</vt:i4>
      </vt:variant>
      <vt:variant>
        <vt:i4>0</vt:i4>
      </vt:variant>
      <vt:variant>
        <vt:i4>5</vt:i4>
      </vt:variant>
      <vt:variant>
        <vt:lpwstr/>
      </vt:variant>
      <vt:variant>
        <vt:lpwstr>_Toc388377748</vt:lpwstr>
      </vt:variant>
      <vt:variant>
        <vt:i4>2031675</vt:i4>
      </vt:variant>
      <vt:variant>
        <vt:i4>458</vt:i4>
      </vt:variant>
      <vt:variant>
        <vt:i4>0</vt:i4>
      </vt:variant>
      <vt:variant>
        <vt:i4>5</vt:i4>
      </vt:variant>
      <vt:variant>
        <vt:lpwstr/>
      </vt:variant>
      <vt:variant>
        <vt:lpwstr>_Toc388377747</vt:lpwstr>
      </vt:variant>
      <vt:variant>
        <vt:i4>2031675</vt:i4>
      </vt:variant>
      <vt:variant>
        <vt:i4>455</vt:i4>
      </vt:variant>
      <vt:variant>
        <vt:i4>0</vt:i4>
      </vt:variant>
      <vt:variant>
        <vt:i4>5</vt:i4>
      </vt:variant>
      <vt:variant>
        <vt:lpwstr/>
      </vt:variant>
      <vt:variant>
        <vt:lpwstr>_Toc388377746</vt:lpwstr>
      </vt:variant>
      <vt:variant>
        <vt:i4>2031675</vt:i4>
      </vt:variant>
      <vt:variant>
        <vt:i4>452</vt:i4>
      </vt:variant>
      <vt:variant>
        <vt:i4>0</vt:i4>
      </vt:variant>
      <vt:variant>
        <vt:i4>5</vt:i4>
      </vt:variant>
      <vt:variant>
        <vt:lpwstr/>
      </vt:variant>
      <vt:variant>
        <vt:lpwstr>_Toc388377745</vt:lpwstr>
      </vt:variant>
      <vt:variant>
        <vt:i4>2031675</vt:i4>
      </vt:variant>
      <vt:variant>
        <vt:i4>449</vt:i4>
      </vt:variant>
      <vt:variant>
        <vt:i4>0</vt:i4>
      </vt:variant>
      <vt:variant>
        <vt:i4>5</vt:i4>
      </vt:variant>
      <vt:variant>
        <vt:lpwstr/>
      </vt:variant>
      <vt:variant>
        <vt:lpwstr>_Toc388377744</vt:lpwstr>
      </vt:variant>
      <vt:variant>
        <vt:i4>2031675</vt:i4>
      </vt:variant>
      <vt:variant>
        <vt:i4>446</vt:i4>
      </vt:variant>
      <vt:variant>
        <vt:i4>0</vt:i4>
      </vt:variant>
      <vt:variant>
        <vt:i4>5</vt:i4>
      </vt:variant>
      <vt:variant>
        <vt:lpwstr/>
      </vt:variant>
      <vt:variant>
        <vt:lpwstr>_Toc388377743</vt:lpwstr>
      </vt:variant>
      <vt:variant>
        <vt:i4>2031675</vt:i4>
      </vt:variant>
      <vt:variant>
        <vt:i4>443</vt:i4>
      </vt:variant>
      <vt:variant>
        <vt:i4>0</vt:i4>
      </vt:variant>
      <vt:variant>
        <vt:i4>5</vt:i4>
      </vt:variant>
      <vt:variant>
        <vt:lpwstr/>
      </vt:variant>
      <vt:variant>
        <vt:lpwstr>_Toc388377742</vt:lpwstr>
      </vt:variant>
      <vt:variant>
        <vt:i4>2031675</vt:i4>
      </vt:variant>
      <vt:variant>
        <vt:i4>440</vt:i4>
      </vt:variant>
      <vt:variant>
        <vt:i4>0</vt:i4>
      </vt:variant>
      <vt:variant>
        <vt:i4>5</vt:i4>
      </vt:variant>
      <vt:variant>
        <vt:lpwstr/>
      </vt:variant>
      <vt:variant>
        <vt:lpwstr>_Toc388377741</vt:lpwstr>
      </vt:variant>
      <vt:variant>
        <vt:i4>2031675</vt:i4>
      </vt:variant>
      <vt:variant>
        <vt:i4>437</vt:i4>
      </vt:variant>
      <vt:variant>
        <vt:i4>0</vt:i4>
      </vt:variant>
      <vt:variant>
        <vt:i4>5</vt:i4>
      </vt:variant>
      <vt:variant>
        <vt:lpwstr/>
      </vt:variant>
      <vt:variant>
        <vt:lpwstr>_Toc388377740</vt:lpwstr>
      </vt:variant>
      <vt:variant>
        <vt:i4>1572923</vt:i4>
      </vt:variant>
      <vt:variant>
        <vt:i4>434</vt:i4>
      </vt:variant>
      <vt:variant>
        <vt:i4>0</vt:i4>
      </vt:variant>
      <vt:variant>
        <vt:i4>5</vt:i4>
      </vt:variant>
      <vt:variant>
        <vt:lpwstr/>
      </vt:variant>
      <vt:variant>
        <vt:lpwstr>_Toc388377739</vt:lpwstr>
      </vt:variant>
      <vt:variant>
        <vt:i4>1572923</vt:i4>
      </vt:variant>
      <vt:variant>
        <vt:i4>431</vt:i4>
      </vt:variant>
      <vt:variant>
        <vt:i4>0</vt:i4>
      </vt:variant>
      <vt:variant>
        <vt:i4>5</vt:i4>
      </vt:variant>
      <vt:variant>
        <vt:lpwstr/>
      </vt:variant>
      <vt:variant>
        <vt:lpwstr>_Toc388377738</vt:lpwstr>
      </vt:variant>
      <vt:variant>
        <vt:i4>1572923</vt:i4>
      </vt:variant>
      <vt:variant>
        <vt:i4>428</vt:i4>
      </vt:variant>
      <vt:variant>
        <vt:i4>0</vt:i4>
      </vt:variant>
      <vt:variant>
        <vt:i4>5</vt:i4>
      </vt:variant>
      <vt:variant>
        <vt:lpwstr/>
      </vt:variant>
      <vt:variant>
        <vt:lpwstr>_Toc388377737</vt:lpwstr>
      </vt:variant>
      <vt:variant>
        <vt:i4>1572923</vt:i4>
      </vt:variant>
      <vt:variant>
        <vt:i4>425</vt:i4>
      </vt:variant>
      <vt:variant>
        <vt:i4>0</vt:i4>
      </vt:variant>
      <vt:variant>
        <vt:i4>5</vt:i4>
      </vt:variant>
      <vt:variant>
        <vt:lpwstr/>
      </vt:variant>
      <vt:variant>
        <vt:lpwstr>_Toc388377736</vt:lpwstr>
      </vt:variant>
      <vt:variant>
        <vt:i4>1572923</vt:i4>
      </vt:variant>
      <vt:variant>
        <vt:i4>422</vt:i4>
      </vt:variant>
      <vt:variant>
        <vt:i4>0</vt:i4>
      </vt:variant>
      <vt:variant>
        <vt:i4>5</vt:i4>
      </vt:variant>
      <vt:variant>
        <vt:lpwstr/>
      </vt:variant>
      <vt:variant>
        <vt:lpwstr>_Toc388377735</vt:lpwstr>
      </vt:variant>
      <vt:variant>
        <vt:i4>1572923</vt:i4>
      </vt:variant>
      <vt:variant>
        <vt:i4>419</vt:i4>
      </vt:variant>
      <vt:variant>
        <vt:i4>0</vt:i4>
      </vt:variant>
      <vt:variant>
        <vt:i4>5</vt:i4>
      </vt:variant>
      <vt:variant>
        <vt:lpwstr/>
      </vt:variant>
      <vt:variant>
        <vt:lpwstr>_Toc388377734</vt:lpwstr>
      </vt:variant>
      <vt:variant>
        <vt:i4>1572923</vt:i4>
      </vt:variant>
      <vt:variant>
        <vt:i4>416</vt:i4>
      </vt:variant>
      <vt:variant>
        <vt:i4>0</vt:i4>
      </vt:variant>
      <vt:variant>
        <vt:i4>5</vt:i4>
      </vt:variant>
      <vt:variant>
        <vt:lpwstr/>
      </vt:variant>
      <vt:variant>
        <vt:lpwstr>_Toc388377733</vt:lpwstr>
      </vt:variant>
      <vt:variant>
        <vt:i4>1572923</vt:i4>
      </vt:variant>
      <vt:variant>
        <vt:i4>413</vt:i4>
      </vt:variant>
      <vt:variant>
        <vt:i4>0</vt:i4>
      </vt:variant>
      <vt:variant>
        <vt:i4>5</vt:i4>
      </vt:variant>
      <vt:variant>
        <vt:lpwstr/>
      </vt:variant>
      <vt:variant>
        <vt:lpwstr>_Toc388377732</vt:lpwstr>
      </vt:variant>
      <vt:variant>
        <vt:i4>1572923</vt:i4>
      </vt:variant>
      <vt:variant>
        <vt:i4>410</vt:i4>
      </vt:variant>
      <vt:variant>
        <vt:i4>0</vt:i4>
      </vt:variant>
      <vt:variant>
        <vt:i4>5</vt:i4>
      </vt:variant>
      <vt:variant>
        <vt:lpwstr/>
      </vt:variant>
      <vt:variant>
        <vt:lpwstr>_Toc388377731</vt:lpwstr>
      </vt:variant>
      <vt:variant>
        <vt:i4>1572923</vt:i4>
      </vt:variant>
      <vt:variant>
        <vt:i4>407</vt:i4>
      </vt:variant>
      <vt:variant>
        <vt:i4>0</vt:i4>
      </vt:variant>
      <vt:variant>
        <vt:i4>5</vt:i4>
      </vt:variant>
      <vt:variant>
        <vt:lpwstr/>
      </vt:variant>
      <vt:variant>
        <vt:lpwstr>_Toc388377730</vt:lpwstr>
      </vt:variant>
      <vt:variant>
        <vt:i4>1638459</vt:i4>
      </vt:variant>
      <vt:variant>
        <vt:i4>404</vt:i4>
      </vt:variant>
      <vt:variant>
        <vt:i4>0</vt:i4>
      </vt:variant>
      <vt:variant>
        <vt:i4>5</vt:i4>
      </vt:variant>
      <vt:variant>
        <vt:lpwstr/>
      </vt:variant>
      <vt:variant>
        <vt:lpwstr>_Toc388377729</vt:lpwstr>
      </vt:variant>
      <vt:variant>
        <vt:i4>1638459</vt:i4>
      </vt:variant>
      <vt:variant>
        <vt:i4>401</vt:i4>
      </vt:variant>
      <vt:variant>
        <vt:i4>0</vt:i4>
      </vt:variant>
      <vt:variant>
        <vt:i4>5</vt:i4>
      </vt:variant>
      <vt:variant>
        <vt:lpwstr/>
      </vt:variant>
      <vt:variant>
        <vt:lpwstr>_Toc388377728</vt:lpwstr>
      </vt:variant>
      <vt:variant>
        <vt:i4>1638459</vt:i4>
      </vt:variant>
      <vt:variant>
        <vt:i4>398</vt:i4>
      </vt:variant>
      <vt:variant>
        <vt:i4>0</vt:i4>
      </vt:variant>
      <vt:variant>
        <vt:i4>5</vt:i4>
      </vt:variant>
      <vt:variant>
        <vt:lpwstr/>
      </vt:variant>
      <vt:variant>
        <vt:lpwstr>_Toc388377727</vt:lpwstr>
      </vt:variant>
      <vt:variant>
        <vt:i4>1638459</vt:i4>
      </vt:variant>
      <vt:variant>
        <vt:i4>395</vt:i4>
      </vt:variant>
      <vt:variant>
        <vt:i4>0</vt:i4>
      </vt:variant>
      <vt:variant>
        <vt:i4>5</vt:i4>
      </vt:variant>
      <vt:variant>
        <vt:lpwstr/>
      </vt:variant>
      <vt:variant>
        <vt:lpwstr>_Toc388377726</vt:lpwstr>
      </vt:variant>
      <vt:variant>
        <vt:i4>1638459</vt:i4>
      </vt:variant>
      <vt:variant>
        <vt:i4>392</vt:i4>
      </vt:variant>
      <vt:variant>
        <vt:i4>0</vt:i4>
      </vt:variant>
      <vt:variant>
        <vt:i4>5</vt:i4>
      </vt:variant>
      <vt:variant>
        <vt:lpwstr/>
      </vt:variant>
      <vt:variant>
        <vt:lpwstr>_Toc388377725</vt:lpwstr>
      </vt:variant>
      <vt:variant>
        <vt:i4>1638459</vt:i4>
      </vt:variant>
      <vt:variant>
        <vt:i4>389</vt:i4>
      </vt:variant>
      <vt:variant>
        <vt:i4>0</vt:i4>
      </vt:variant>
      <vt:variant>
        <vt:i4>5</vt:i4>
      </vt:variant>
      <vt:variant>
        <vt:lpwstr/>
      </vt:variant>
      <vt:variant>
        <vt:lpwstr>_Toc388377724</vt:lpwstr>
      </vt:variant>
      <vt:variant>
        <vt:i4>1638459</vt:i4>
      </vt:variant>
      <vt:variant>
        <vt:i4>386</vt:i4>
      </vt:variant>
      <vt:variant>
        <vt:i4>0</vt:i4>
      </vt:variant>
      <vt:variant>
        <vt:i4>5</vt:i4>
      </vt:variant>
      <vt:variant>
        <vt:lpwstr/>
      </vt:variant>
      <vt:variant>
        <vt:lpwstr>_Toc388377723</vt:lpwstr>
      </vt:variant>
      <vt:variant>
        <vt:i4>1638459</vt:i4>
      </vt:variant>
      <vt:variant>
        <vt:i4>383</vt:i4>
      </vt:variant>
      <vt:variant>
        <vt:i4>0</vt:i4>
      </vt:variant>
      <vt:variant>
        <vt:i4>5</vt:i4>
      </vt:variant>
      <vt:variant>
        <vt:lpwstr/>
      </vt:variant>
      <vt:variant>
        <vt:lpwstr>_Toc388377722</vt:lpwstr>
      </vt:variant>
      <vt:variant>
        <vt:i4>1638459</vt:i4>
      </vt:variant>
      <vt:variant>
        <vt:i4>380</vt:i4>
      </vt:variant>
      <vt:variant>
        <vt:i4>0</vt:i4>
      </vt:variant>
      <vt:variant>
        <vt:i4>5</vt:i4>
      </vt:variant>
      <vt:variant>
        <vt:lpwstr/>
      </vt:variant>
      <vt:variant>
        <vt:lpwstr>_Toc388377721</vt:lpwstr>
      </vt:variant>
      <vt:variant>
        <vt:i4>1638459</vt:i4>
      </vt:variant>
      <vt:variant>
        <vt:i4>377</vt:i4>
      </vt:variant>
      <vt:variant>
        <vt:i4>0</vt:i4>
      </vt:variant>
      <vt:variant>
        <vt:i4>5</vt:i4>
      </vt:variant>
      <vt:variant>
        <vt:lpwstr/>
      </vt:variant>
      <vt:variant>
        <vt:lpwstr>_Toc388377720</vt:lpwstr>
      </vt:variant>
      <vt:variant>
        <vt:i4>1703995</vt:i4>
      </vt:variant>
      <vt:variant>
        <vt:i4>374</vt:i4>
      </vt:variant>
      <vt:variant>
        <vt:i4>0</vt:i4>
      </vt:variant>
      <vt:variant>
        <vt:i4>5</vt:i4>
      </vt:variant>
      <vt:variant>
        <vt:lpwstr/>
      </vt:variant>
      <vt:variant>
        <vt:lpwstr>_Toc388377719</vt:lpwstr>
      </vt:variant>
      <vt:variant>
        <vt:i4>1703995</vt:i4>
      </vt:variant>
      <vt:variant>
        <vt:i4>371</vt:i4>
      </vt:variant>
      <vt:variant>
        <vt:i4>0</vt:i4>
      </vt:variant>
      <vt:variant>
        <vt:i4>5</vt:i4>
      </vt:variant>
      <vt:variant>
        <vt:lpwstr/>
      </vt:variant>
      <vt:variant>
        <vt:lpwstr>_Toc388377718</vt:lpwstr>
      </vt:variant>
      <vt:variant>
        <vt:i4>1703995</vt:i4>
      </vt:variant>
      <vt:variant>
        <vt:i4>368</vt:i4>
      </vt:variant>
      <vt:variant>
        <vt:i4>0</vt:i4>
      </vt:variant>
      <vt:variant>
        <vt:i4>5</vt:i4>
      </vt:variant>
      <vt:variant>
        <vt:lpwstr/>
      </vt:variant>
      <vt:variant>
        <vt:lpwstr>_Toc388377717</vt:lpwstr>
      </vt:variant>
      <vt:variant>
        <vt:i4>1703995</vt:i4>
      </vt:variant>
      <vt:variant>
        <vt:i4>365</vt:i4>
      </vt:variant>
      <vt:variant>
        <vt:i4>0</vt:i4>
      </vt:variant>
      <vt:variant>
        <vt:i4>5</vt:i4>
      </vt:variant>
      <vt:variant>
        <vt:lpwstr/>
      </vt:variant>
      <vt:variant>
        <vt:lpwstr>_Toc388377716</vt:lpwstr>
      </vt:variant>
      <vt:variant>
        <vt:i4>1703995</vt:i4>
      </vt:variant>
      <vt:variant>
        <vt:i4>362</vt:i4>
      </vt:variant>
      <vt:variant>
        <vt:i4>0</vt:i4>
      </vt:variant>
      <vt:variant>
        <vt:i4>5</vt:i4>
      </vt:variant>
      <vt:variant>
        <vt:lpwstr/>
      </vt:variant>
      <vt:variant>
        <vt:lpwstr>_Toc388377715</vt:lpwstr>
      </vt:variant>
      <vt:variant>
        <vt:i4>1703995</vt:i4>
      </vt:variant>
      <vt:variant>
        <vt:i4>359</vt:i4>
      </vt:variant>
      <vt:variant>
        <vt:i4>0</vt:i4>
      </vt:variant>
      <vt:variant>
        <vt:i4>5</vt:i4>
      </vt:variant>
      <vt:variant>
        <vt:lpwstr/>
      </vt:variant>
      <vt:variant>
        <vt:lpwstr>_Toc388377714</vt:lpwstr>
      </vt:variant>
      <vt:variant>
        <vt:i4>1703995</vt:i4>
      </vt:variant>
      <vt:variant>
        <vt:i4>356</vt:i4>
      </vt:variant>
      <vt:variant>
        <vt:i4>0</vt:i4>
      </vt:variant>
      <vt:variant>
        <vt:i4>5</vt:i4>
      </vt:variant>
      <vt:variant>
        <vt:lpwstr/>
      </vt:variant>
      <vt:variant>
        <vt:lpwstr>_Toc388377713</vt:lpwstr>
      </vt:variant>
      <vt:variant>
        <vt:i4>1703995</vt:i4>
      </vt:variant>
      <vt:variant>
        <vt:i4>353</vt:i4>
      </vt:variant>
      <vt:variant>
        <vt:i4>0</vt:i4>
      </vt:variant>
      <vt:variant>
        <vt:i4>5</vt:i4>
      </vt:variant>
      <vt:variant>
        <vt:lpwstr/>
      </vt:variant>
      <vt:variant>
        <vt:lpwstr>_Toc388377711</vt:lpwstr>
      </vt:variant>
      <vt:variant>
        <vt:i4>1703995</vt:i4>
      </vt:variant>
      <vt:variant>
        <vt:i4>350</vt:i4>
      </vt:variant>
      <vt:variant>
        <vt:i4>0</vt:i4>
      </vt:variant>
      <vt:variant>
        <vt:i4>5</vt:i4>
      </vt:variant>
      <vt:variant>
        <vt:lpwstr/>
      </vt:variant>
      <vt:variant>
        <vt:lpwstr>_Toc388377710</vt:lpwstr>
      </vt:variant>
      <vt:variant>
        <vt:i4>1769531</vt:i4>
      </vt:variant>
      <vt:variant>
        <vt:i4>347</vt:i4>
      </vt:variant>
      <vt:variant>
        <vt:i4>0</vt:i4>
      </vt:variant>
      <vt:variant>
        <vt:i4>5</vt:i4>
      </vt:variant>
      <vt:variant>
        <vt:lpwstr/>
      </vt:variant>
      <vt:variant>
        <vt:lpwstr>_Toc388377709</vt:lpwstr>
      </vt:variant>
      <vt:variant>
        <vt:i4>1769531</vt:i4>
      </vt:variant>
      <vt:variant>
        <vt:i4>344</vt:i4>
      </vt:variant>
      <vt:variant>
        <vt:i4>0</vt:i4>
      </vt:variant>
      <vt:variant>
        <vt:i4>5</vt:i4>
      </vt:variant>
      <vt:variant>
        <vt:lpwstr/>
      </vt:variant>
      <vt:variant>
        <vt:lpwstr>_Toc388377708</vt:lpwstr>
      </vt:variant>
      <vt:variant>
        <vt:i4>1769531</vt:i4>
      </vt:variant>
      <vt:variant>
        <vt:i4>341</vt:i4>
      </vt:variant>
      <vt:variant>
        <vt:i4>0</vt:i4>
      </vt:variant>
      <vt:variant>
        <vt:i4>5</vt:i4>
      </vt:variant>
      <vt:variant>
        <vt:lpwstr/>
      </vt:variant>
      <vt:variant>
        <vt:lpwstr>_Toc388377707</vt:lpwstr>
      </vt:variant>
      <vt:variant>
        <vt:i4>1769531</vt:i4>
      </vt:variant>
      <vt:variant>
        <vt:i4>338</vt:i4>
      </vt:variant>
      <vt:variant>
        <vt:i4>0</vt:i4>
      </vt:variant>
      <vt:variant>
        <vt:i4>5</vt:i4>
      </vt:variant>
      <vt:variant>
        <vt:lpwstr/>
      </vt:variant>
      <vt:variant>
        <vt:lpwstr>_Toc388377706</vt:lpwstr>
      </vt:variant>
      <vt:variant>
        <vt:i4>1769531</vt:i4>
      </vt:variant>
      <vt:variant>
        <vt:i4>335</vt:i4>
      </vt:variant>
      <vt:variant>
        <vt:i4>0</vt:i4>
      </vt:variant>
      <vt:variant>
        <vt:i4>5</vt:i4>
      </vt:variant>
      <vt:variant>
        <vt:lpwstr/>
      </vt:variant>
      <vt:variant>
        <vt:lpwstr>_Toc388377704</vt:lpwstr>
      </vt:variant>
      <vt:variant>
        <vt:i4>1769531</vt:i4>
      </vt:variant>
      <vt:variant>
        <vt:i4>332</vt:i4>
      </vt:variant>
      <vt:variant>
        <vt:i4>0</vt:i4>
      </vt:variant>
      <vt:variant>
        <vt:i4>5</vt:i4>
      </vt:variant>
      <vt:variant>
        <vt:lpwstr/>
      </vt:variant>
      <vt:variant>
        <vt:lpwstr>_Toc388377704</vt:lpwstr>
      </vt:variant>
      <vt:variant>
        <vt:i4>1769531</vt:i4>
      </vt:variant>
      <vt:variant>
        <vt:i4>329</vt:i4>
      </vt:variant>
      <vt:variant>
        <vt:i4>0</vt:i4>
      </vt:variant>
      <vt:variant>
        <vt:i4>5</vt:i4>
      </vt:variant>
      <vt:variant>
        <vt:lpwstr/>
      </vt:variant>
      <vt:variant>
        <vt:lpwstr>_Toc388377703</vt:lpwstr>
      </vt:variant>
      <vt:variant>
        <vt:i4>1769531</vt:i4>
      </vt:variant>
      <vt:variant>
        <vt:i4>326</vt:i4>
      </vt:variant>
      <vt:variant>
        <vt:i4>0</vt:i4>
      </vt:variant>
      <vt:variant>
        <vt:i4>5</vt:i4>
      </vt:variant>
      <vt:variant>
        <vt:lpwstr/>
      </vt:variant>
      <vt:variant>
        <vt:lpwstr>_Toc388377702</vt:lpwstr>
      </vt:variant>
      <vt:variant>
        <vt:i4>1769531</vt:i4>
      </vt:variant>
      <vt:variant>
        <vt:i4>323</vt:i4>
      </vt:variant>
      <vt:variant>
        <vt:i4>0</vt:i4>
      </vt:variant>
      <vt:variant>
        <vt:i4>5</vt:i4>
      </vt:variant>
      <vt:variant>
        <vt:lpwstr/>
      </vt:variant>
      <vt:variant>
        <vt:lpwstr>_Toc388377701</vt:lpwstr>
      </vt:variant>
      <vt:variant>
        <vt:i4>1179706</vt:i4>
      </vt:variant>
      <vt:variant>
        <vt:i4>320</vt:i4>
      </vt:variant>
      <vt:variant>
        <vt:i4>0</vt:i4>
      </vt:variant>
      <vt:variant>
        <vt:i4>5</vt:i4>
      </vt:variant>
      <vt:variant>
        <vt:lpwstr/>
      </vt:variant>
      <vt:variant>
        <vt:lpwstr>_Toc388377699</vt:lpwstr>
      </vt:variant>
      <vt:variant>
        <vt:i4>1179706</vt:i4>
      </vt:variant>
      <vt:variant>
        <vt:i4>317</vt:i4>
      </vt:variant>
      <vt:variant>
        <vt:i4>0</vt:i4>
      </vt:variant>
      <vt:variant>
        <vt:i4>5</vt:i4>
      </vt:variant>
      <vt:variant>
        <vt:lpwstr/>
      </vt:variant>
      <vt:variant>
        <vt:lpwstr>_Toc388377696</vt:lpwstr>
      </vt:variant>
      <vt:variant>
        <vt:i4>1179706</vt:i4>
      </vt:variant>
      <vt:variant>
        <vt:i4>314</vt:i4>
      </vt:variant>
      <vt:variant>
        <vt:i4>0</vt:i4>
      </vt:variant>
      <vt:variant>
        <vt:i4>5</vt:i4>
      </vt:variant>
      <vt:variant>
        <vt:lpwstr/>
      </vt:variant>
      <vt:variant>
        <vt:lpwstr>_Toc388377695</vt:lpwstr>
      </vt:variant>
      <vt:variant>
        <vt:i4>1179706</vt:i4>
      </vt:variant>
      <vt:variant>
        <vt:i4>311</vt:i4>
      </vt:variant>
      <vt:variant>
        <vt:i4>0</vt:i4>
      </vt:variant>
      <vt:variant>
        <vt:i4>5</vt:i4>
      </vt:variant>
      <vt:variant>
        <vt:lpwstr/>
      </vt:variant>
      <vt:variant>
        <vt:lpwstr>_Toc388377694</vt:lpwstr>
      </vt:variant>
      <vt:variant>
        <vt:i4>1179706</vt:i4>
      </vt:variant>
      <vt:variant>
        <vt:i4>308</vt:i4>
      </vt:variant>
      <vt:variant>
        <vt:i4>0</vt:i4>
      </vt:variant>
      <vt:variant>
        <vt:i4>5</vt:i4>
      </vt:variant>
      <vt:variant>
        <vt:lpwstr/>
      </vt:variant>
      <vt:variant>
        <vt:lpwstr>_Toc388377693</vt:lpwstr>
      </vt:variant>
      <vt:variant>
        <vt:i4>1638458</vt:i4>
      </vt:variant>
      <vt:variant>
        <vt:i4>305</vt:i4>
      </vt:variant>
      <vt:variant>
        <vt:i4>0</vt:i4>
      </vt:variant>
      <vt:variant>
        <vt:i4>5</vt:i4>
      </vt:variant>
      <vt:variant>
        <vt:lpwstr/>
      </vt:variant>
      <vt:variant>
        <vt:lpwstr>_Toc388377620</vt:lpwstr>
      </vt:variant>
      <vt:variant>
        <vt:i4>1703994</vt:i4>
      </vt:variant>
      <vt:variant>
        <vt:i4>302</vt:i4>
      </vt:variant>
      <vt:variant>
        <vt:i4>0</vt:i4>
      </vt:variant>
      <vt:variant>
        <vt:i4>5</vt:i4>
      </vt:variant>
      <vt:variant>
        <vt:lpwstr/>
      </vt:variant>
      <vt:variant>
        <vt:lpwstr>_Toc388377619</vt:lpwstr>
      </vt:variant>
      <vt:variant>
        <vt:i4>1703994</vt:i4>
      </vt:variant>
      <vt:variant>
        <vt:i4>299</vt:i4>
      </vt:variant>
      <vt:variant>
        <vt:i4>0</vt:i4>
      </vt:variant>
      <vt:variant>
        <vt:i4>5</vt:i4>
      </vt:variant>
      <vt:variant>
        <vt:lpwstr/>
      </vt:variant>
      <vt:variant>
        <vt:lpwstr>_Toc388377618</vt:lpwstr>
      </vt:variant>
      <vt:variant>
        <vt:i4>1703994</vt:i4>
      </vt:variant>
      <vt:variant>
        <vt:i4>296</vt:i4>
      </vt:variant>
      <vt:variant>
        <vt:i4>0</vt:i4>
      </vt:variant>
      <vt:variant>
        <vt:i4>5</vt:i4>
      </vt:variant>
      <vt:variant>
        <vt:lpwstr/>
      </vt:variant>
      <vt:variant>
        <vt:lpwstr>_Toc388377617</vt:lpwstr>
      </vt:variant>
      <vt:variant>
        <vt:i4>1703994</vt:i4>
      </vt:variant>
      <vt:variant>
        <vt:i4>293</vt:i4>
      </vt:variant>
      <vt:variant>
        <vt:i4>0</vt:i4>
      </vt:variant>
      <vt:variant>
        <vt:i4>5</vt:i4>
      </vt:variant>
      <vt:variant>
        <vt:lpwstr/>
      </vt:variant>
      <vt:variant>
        <vt:lpwstr>_Toc388377616</vt:lpwstr>
      </vt:variant>
      <vt:variant>
        <vt:i4>1638458</vt:i4>
      </vt:variant>
      <vt:variant>
        <vt:i4>290</vt:i4>
      </vt:variant>
      <vt:variant>
        <vt:i4>0</vt:i4>
      </vt:variant>
      <vt:variant>
        <vt:i4>5</vt:i4>
      </vt:variant>
      <vt:variant>
        <vt:lpwstr/>
      </vt:variant>
      <vt:variant>
        <vt:lpwstr>_Toc388377620</vt:lpwstr>
      </vt:variant>
      <vt:variant>
        <vt:i4>1703994</vt:i4>
      </vt:variant>
      <vt:variant>
        <vt:i4>287</vt:i4>
      </vt:variant>
      <vt:variant>
        <vt:i4>0</vt:i4>
      </vt:variant>
      <vt:variant>
        <vt:i4>5</vt:i4>
      </vt:variant>
      <vt:variant>
        <vt:lpwstr/>
      </vt:variant>
      <vt:variant>
        <vt:lpwstr>_Toc388377619</vt:lpwstr>
      </vt:variant>
      <vt:variant>
        <vt:i4>1703994</vt:i4>
      </vt:variant>
      <vt:variant>
        <vt:i4>284</vt:i4>
      </vt:variant>
      <vt:variant>
        <vt:i4>0</vt:i4>
      </vt:variant>
      <vt:variant>
        <vt:i4>5</vt:i4>
      </vt:variant>
      <vt:variant>
        <vt:lpwstr/>
      </vt:variant>
      <vt:variant>
        <vt:lpwstr>_Toc388377618</vt:lpwstr>
      </vt:variant>
      <vt:variant>
        <vt:i4>1703994</vt:i4>
      </vt:variant>
      <vt:variant>
        <vt:i4>281</vt:i4>
      </vt:variant>
      <vt:variant>
        <vt:i4>0</vt:i4>
      </vt:variant>
      <vt:variant>
        <vt:i4>5</vt:i4>
      </vt:variant>
      <vt:variant>
        <vt:lpwstr/>
      </vt:variant>
      <vt:variant>
        <vt:lpwstr>_Toc388377617</vt:lpwstr>
      </vt:variant>
      <vt:variant>
        <vt:i4>1703994</vt:i4>
      </vt:variant>
      <vt:variant>
        <vt:i4>278</vt:i4>
      </vt:variant>
      <vt:variant>
        <vt:i4>0</vt:i4>
      </vt:variant>
      <vt:variant>
        <vt:i4>5</vt:i4>
      </vt:variant>
      <vt:variant>
        <vt:lpwstr/>
      </vt:variant>
      <vt:variant>
        <vt:lpwstr>_Toc388377616</vt:lpwstr>
      </vt:variant>
      <vt:variant>
        <vt:i4>1638458</vt:i4>
      </vt:variant>
      <vt:variant>
        <vt:i4>272</vt:i4>
      </vt:variant>
      <vt:variant>
        <vt:i4>0</vt:i4>
      </vt:variant>
      <vt:variant>
        <vt:i4>5</vt:i4>
      </vt:variant>
      <vt:variant>
        <vt:lpwstr/>
      </vt:variant>
      <vt:variant>
        <vt:lpwstr>_Toc388377620</vt:lpwstr>
      </vt:variant>
      <vt:variant>
        <vt:i4>1703994</vt:i4>
      </vt:variant>
      <vt:variant>
        <vt:i4>269</vt:i4>
      </vt:variant>
      <vt:variant>
        <vt:i4>0</vt:i4>
      </vt:variant>
      <vt:variant>
        <vt:i4>5</vt:i4>
      </vt:variant>
      <vt:variant>
        <vt:lpwstr/>
      </vt:variant>
      <vt:variant>
        <vt:lpwstr>_Toc388377619</vt:lpwstr>
      </vt:variant>
      <vt:variant>
        <vt:i4>1703994</vt:i4>
      </vt:variant>
      <vt:variant>
        <vt:i4>266</vt:i4>
      </vt:variant>
      <vt:variant>
        <vt:i4>0</vt:i4>
      </vt:variant>
      <vt:variant>
        <vt:i4>5</vt:i4>
      </vt:variant>
      <vt:variant>
        <vt:lpwstr/>
      </vt:variant>
      <vt:variant>
        <vt:lpwstr>_Toc388377618</vt:lpwstr>
      </vt:variant>
      <vt:variant>
        <vt:i4>1703994</vt:i4>
      </vt:variant>
      <vt:variant>
        <vt:i4>263</vt:i4>
      </vt:variant>
      <vt:variant>
        <vt:i4>0</vt:i4>
      </vt:variant>
      <vt:variant>
        <vt:i4>5</vt:i4>
      </vt:variant>
      <vt:variant>
        <vt:lpwstr/>
      </vt:variant>
      <vt:variant>
        <vt:lpwstr>_Toc388377617</vt:lpwstr>
      </vt:variant>
      <vt:variant>
        <vt:i4>1703994</vt:i4>
      </vt:variant>
      <vt:variant>
        <vt:i4>260</vt:i4>
      </vt:variant>
      <vt:variant>
        <vt:i4>0</vt:i4>
      </vt:variant>
      <vt:variant>
        <vt:i4>5</vt:i4>
      </vt:variant>
      <vt:variant>
        <vt:lpwstr/>
      </vt:variant>
      <vt:variant>
        <vt:lpwstr>_Toc388377616</vt:lpwstr>
      </vt:variant>
      <vt:variant>
        <vt:i4>1638458</vt:i4>
      </vt:variant>
      <vt:variant>
        <vt:i4>257</vt:i4>
      </vt:variant>
      <vt:variant>
        <vt:i4>0</vt:i4>
      </vt:variant>
      <vt:variant>
        <vt:i4>5</vt:i4>
      </vt:variant>
      <vt:variant>
        <vt:lpwstr/>
      </vt:variant>
      <vt:variant>
        <vt:lpwstr>_Toc388377620</vt:lpwstr>
      </vt:variant>
      <vt:variant>
        <vt:i4>1703994</vt:i4>
      </vt:variant>
      <vt:variant>
        <vt:i4>254</vt:i4>
      </vt:variant>
      <vt:variant>
        <vt:i4>0</vt:i4>
      </vt:variant>
      <vt:variant>
        <vt:i4>5</vt:i4>
      </vt:variant>
      <vt:variant>
        <vt:lpwstr/>
      </vt:variant>
      <vt:variant>
        <vt:lpwstr>_Toc388377619</vt:lpwstr>
      </vt:variant>
      <vt:variant>
        <vt:i4>1703994</vt:i4>
      </vt:variant>
      <vt:variant>
        <vt:i4>251</vt:i4>
      </vt:variant>
      <vt:variant>
        <vt:i4>0</vt:i4>
      </vt:variant>
      <vt:variant>
        <vt:i4>5</vt:i4>
      </vt:variant>
      <vt:variant>
        <vt:lpwstr/>
      </vt:variant>
      <vt:variant>
        <vt:lpwstr>_Toc388377618</vt:lpwstr>
      </vt:variant>
      <vt:variant>
        <vt:i4>1703994</vt:i4>
      </vt:variant>
      <vt:variant>
        <vt:i4>248</vt:i4>
      </vt:variant>
      <vt:variant>
        <vt:i4>0</vt:i4>
      </vt:variant>
      <vt:variant>
        <vt:i4>5</vt:i4>
      </vt:variant>
      <vt:variant>
        <vt:lpwstr/>
      </vt:variant>
      <vt:variant>
        <vt:lpwstr>_Toc388377617</vt:lpwstr>
      </vt:variant>
      <vt:variant>
        <vt:i4>1703994</vt:i4>
      </vt:variant>
      <vt:variant>
        <vt:i4>245</vt:i4>
      </vt:variant>
      <vt:variant>
        <vt:i4>0</vt:i4>
      </vt:variant>
      <vt:variant>
        <vt:i4>5</vt:i4>
      </vt:variant>
      <vt:variant>
        <vt:lpwstr/>
      </vt:variant>
      <vt:variant>
        <vt:lpwstr>_Toc388377616</vt:lpwstr>
      </vt:variant>
      <vt:variant>
        <vt:i4>1638458</vt:i4>
      </vt:variant>
      <vt:variant>
        <vt:i4>242</vt:i4>
      </vt:variant>
      <vt:variant>
        <vt:i4>0</vt:i4>
      </vt:variant>
      <vt:variant>
        <vt:i4>5</vt:i4>
      </vt:variant>
      <vt:variant>
        <vt:lpwstr/>
      </vt:variant>
      <vt:variant>
        <vt:lpwstr>_Toc388377620</vt:lpwstr>
      </vt:variant>
      <vt:variant>
        <vt:i4>1703994</vt:i4>
      </vt:variant>
      <vt:variant>
        <vt:i4>236</vt:i4>
      </vt:variant>
      <vt:variant>
        <vt:i4>0</vt:i4>
      </vt:variant>
      <vt:variant>
        <vt:i4>5</vt:i4>
      </vt:variant>
      <vt:variant>
        <vt:lpwstr/>
      </vt:variant>
      <vt:variant>
        <vt:lpwstr>_Toc388377619</vt:lpwstr>
      </vt:variant>
      <vt:variant>
        <vt:i4>1703994</vt:i4>
      </vt:variant>
      <vt:variant>
        <vt:i4>230</vt:i4>
      </vt:variant>
      <vt:variant>
        <vt:i4>0</vt:i4>
      </vt:variant>
      <vt:variant>
        <vt:i4>5</vt:i4>
      </vt:variant>
      <vt:variant>
        <vt:lpwstr/>
      </vt:variant>
      <vt:variant>
        <vt:lpwstr>_Toc388377618</vt:lpwstr>
      </vt:variant>
      <vt:variant>
        <vt:i4>1703994</vt:i4>
      </vt:variant>
      <vt:variant>
        <vt:i4>224</vt:i4>
      </vt:variant>
      <vt:variant>
        <vt:i4>0</vt:i4>
      </vt:variant>
      <vt:variant>
        <vt:i4>5</vt:i4>
      </vt:variant>
      <vt:variant>
        <vt:lpwstr/>
      </vt:variant>
      <vt:variant>
        <vt:lpwstr>_Toc388377617</vt:lpwstr>
      </vt:variant>
      <vt:variant>
        <vt:i4>1703994</vt:i4>
      </vt:variant>
      <vt:variant>
        <vt:i4>218</vt:i4>
      </vt:variant>
      <vt:variant>
        <vt:i4>0</vt:i4>
      </vt:variant>
      <vt:variant>
        <vt:i4>5</vt:i4>
      </vt:variant>
      <vt:variant>
        <vt:lpwstr/>
      </vt:variant>
      <vt:variant>
        <vt:lpwstr>_Toc388377616</vt:lpwstr>
      </vt:variant>
      <vt:variant>
        <vt:i4>1638458</vt:i4>
      </vt:variant>
      <vt:variant>
        <vt:i4>215</vt:i4>
      </vt:variant>
      <vt:variant>
        <vt:i4>0</vt:i4>
      </vt:variant>
      <vt:variant>
        <vt:i4>5</vt:i4>
      </vt:variant>
      <vt:variant>
        <vt:lpwstr/>
      </vt:variant>
      <vt:variant>
        <vt:lpwstr>_Toc388377620</vt:lpwstr>
      </vt:variant>
      <vt:variant>
        <vt:i4>1703994</vt:i4>
      </vt:variant>
      <vt:variant>
        <vt:i4>212</vt:i4>
      </vt:variant>
      <vt:variant>
        <vt:i4>0</vt:i4>
      </vt:variant>
      <vt:variant>
        <vt:i4>5</vt:i4>
      </vt:variant>
      <vt:variant>
        <vt:lpwstr/>
      </vt:variant>
      <vt:variant>
        <vt:lpwstr>_Toc388377619</vt:lpwstr>
      </vt:variant>
      <vt:variant>
        <vt:i4>1703994</vt:i4>
      </vt:variant>
      <vt:variant>
        <vt:i4>209</vt:i4>
      </vt:variant>
      <vt:variant>
        <vt:i4>0</vt:i4>
      </vt:variant>
      <vt:variant>
        <vt:i4>5</vt:i4>
      </vt:variant>
      <vt:variant>
        <vt:lpwstr/>
      </vt:variant>
      <vt:variant>
        <vt:lpwstr>_Toc388377618</vt:lpwstr>
      </vt:variant>
      <vt:variant>
        <vt:i4>1703994</vt:i4>
      </vt:variant>
      <vt:variant>
        <vt:i4>206</vt:i4>
      </vt:variant>
      <vt:variant>
        <vt:i4>0</vt:i4>
      </vt:variant>
      <vt:variant>
        <vt:i4>5</vt:i4>
      </vt:variant>
      <vt:variant>
        <vt:lpwstr/>
      </vt:variant>
      <vt:variant>
        <vt:lpwstr>_Toc388377617</vt:lpwstr>
      </vt:variant>
      <vt:variant>
        <vt:i4>1703994</vt:i4>
      </vt:variant>
      <vt:variant>
        <vt:i4>203</vt:i4>
      </vt:variant>
      <vt:variant>
        <vt:i4>0</vt:i4>
      </vt:variant>
      <vt:variant>
        <vt:i4>5</vt:i4>
      </vt:variant>
      <vt:variant>
        <vt:lpwstr/>
      </vt:variant>
      <vt:variant>
        <vt:lpwstr>_Toc388377616</vt:lpwstr>
      </vt:variant>
      <vt:variant>
        <vt:i4>1638458</vt:i4>
      </vt:variant>
      <vt:variant>
        <vt:i4>200</vt:i4>
      </vt:variant>
      <vt:variant>
        <vt:i4>0</vt:i4>
      </vt:variant>
      <vt:variant>
        <vt:i4>5</vt:i4>
      </vt:variant>
      <vt:variant>
        <vt:lpwstr/>
      </vt:variant>
      <vt:variant>
        <vt:lpwstr>_Toc388377620</vt:lpwstr>
      </vt:variant>
      <vt:variant>
        <vt:i4>1703994</vt:i4>
      </vt:variant>
      <vt:variant>
        <vt:i4>197</vt:i4>
      </vt:variant>
      <vt:variant>
        <vt:i4>0</vt:i4>
      </vt:variant>
      <vt:variant>
        <vt:i4>5</vt:i4>
      </vt:variant>
      <vt:variant>
        <vt:lpwstr/>
      </vt:variant>
      <vt:variant>
        <vt:lpwstr>_Toc388377619</vt:lpwstr>
      </vt:variant>
      <vt:variant>
        <vt:i4>1703994</vt:i4>
      </vt:variant>
      <vt:variant>
        <vt:i4>194</vt:i4>
      </vt:variant>
      <vt:variant>
        <vt:i4>0</vt:i4>
      </vt:variant>
      <vt:variant>
        <vt:i4>5</vt:i4>
      </vt:variant>
      <vt:variant>
        <vt:lpwstr/>
      </vt:variant>
      <vt:variant>
        <vt:lpwstr>_Toc388377618</vt:lpwstr>
      </vt:variant>
      <vt:variant>
        <vt:i4>1703994</vt:i4>
      </vt:variant>
      <vt:variant>
        <vt:i4>191</vt:i4>
      </vt:variant>
      <vt:variant>
        <vt:i4>0</vt:i4>
      </vt:variant>
      <vt:variant>
        <vt:i4>5</vt:i4>
      </vt:variant>
      <vt:variant>
        <vt:lpwstr/>
      </vt:variant>
      <vt:variant>
        <vt:lpwstr>_Toc388377617</vt:lpwstr>
      </vt:variant>
      <vt:variant>
        <vt:i4>1703994</vt:i4>
      </vt:variant>
      <vt:variant>
        <vt:i4>188</vt:i4>
      </vt:variant>
      <vt:variant>
        <vt:i4>0</vt:i4>
      </vt:variant>
      <vt:variant>
        <vt:i4>5</vt:i4>
      </vt:variant>
      <vt:variant>
        <vt:lpwstr/>
      </vt:variant>
      <vt:variant>
        <vt:lpwstr>_Toc388377616</vt:lpwstr>
      </vt:variant>
      <vt:variant>
        <vt:i4>1638458</vt:i4>
      </vt:variant>
      <vt:variant>
        <vt:i4>185</vt:i4>
      </vt:variant>
      <vt:variant>
        <vt:i4>0</vt:i4>
      </vt:variant>
      <vt:variant>
        <vt:i4>5</vt:i4>
      </vt:variant>
      <vt:variant>
        <vt:lpwstr/>
      </vt:variant>
      <vt:variant>
        <vt:lpwstr>_Toc388377620</vt:lpwstr>
      </vt:variant>
      <vt:variant>
        <vt:i4>1703994</vt:i4>
      </vt:variant>
      <vt:variant>
        <vt:i4>182</vt:i4>
      </vt:variant>
      <vt:variant>
        <vt:i4>0</vt:i4>
      </vt:variant>
      <vt:variant>
        <vt:i4>5</vt:i4>
      </vt:variant>
      <vt:variant>
        <vt:lpwstr/>
      </vt:variant>
      <vt:variant>
        <vt:lpwstr>_Toc388377619</vt:lpwstr>
      </vt:variant>
      <vt:variant>
        <vt:i4>1703994</vt:i4>
      </vt:variant>
      <vt:variant>
        <vt:i4>179</vt:i4>
      </vt:variant>
      <vt:variant>
        <vt:i4>0</vt:i4>
      </vt:variant>
      <vt:variant>
        <vt:i4>5</vt:i4>
      </vt:variant>
      <vt:variant>
        <vt:lpwstr/>
      </vt:variant>
      <vt:variant>
        <vt:lpwstr>_Toc388377618</vt:lpwstr>
      </vt:variant>
      <vt:variant>
        <vt:i4>1703994</vt:i4>
      </vt:variant>
      <vt:variant>
        <vt:i4>176</vt:i4>
      </vt:variant>
      <vt:variant>
        <vt:i4>0</vt:i4>
      </vt:variant>
      <vt:variant>
        <vt:i4>5</vt:i4>
      </vt:variant>
      <vt:variant>
        <vt:lpwstr/>
      </vt:variant>
      <vt:variant>
        <vt:lpwstr>_Toc388377617</vt:lpwstr>
      </vt:variant>
      <vt:variant>
        <vt:i4>1703994</vt:i4>
      </vt:variant>
      <vt:variant>
        <vt:i4>173</vt:i4>
      </vt:variant>
      <vt:variant>
        <vt:i4>0</vt:i4>
      </vt:variant>
      <vt:variant>
        <vt:i4>5</vt:i4>
      </vt:variant>
      <vt:variant>
        <vt:lpwstr/>
      </vt:variant>
      <vt:variant>
        <vt:lpwstr>_Toc388377616</vt:lpwstr>
      </vt:variant>
      <vt:variant>
        <vt:i4>1638458</vt:i4>
      </vt:variant>
      <vt:variant>
        <vt:i4>170</vt:i4>
      </vt:variant>
      <vt:variant>
        <vt:i4>0</vt:i4>
      </vt:variant>
      <vt:variant>
        <vt:i4>5</vt:i4>
      </vt:variant>
      <vt:variant>
        <vt:lpwstr/>
      </vt:variant>
      <vt:variant>
        <vt:lpwstr>_Toc388377620</vt:lpwstr>
      </vt:variant>
      <vt:variant>
        <vt:i4>1703994</vt:i4>
      </vt:variant>
      <vt:variant>
        <vt:i4>167</vt:i4>
      </vt:variant>
      <vt:variant>
        <vt:i4>0</vt:i4>
      </vt:variant>
      <vt:variant>
        <vt:i4>5</vt:i4>
      </vt:variant>
      <vt:variant>
        <vt:lpwstr/>
      </vt:variant>
      <vt:variant>
        <vt:lpwstr>_Toc388377619</vt:lpwstr>
      </vt:variant>
      <vt:variant>
        <vt:i4>1703994</vt:i4>
      </vt:variant>
      <vt:variant>
        <vt:i4>164</vt:i4>
      </vt:variant>
      <vt:variant>
        <vt:i4>0</vt:i4>
      </vt:variant>
      <vt:variant>
        <vt:i4>5</vt:i4>
      </vt:variant>
      <vt:variant>
        <vt:lpwstr/>
      </vt:variant>
      <vt:variant>
        <vt:lpwstr>_Toc388377618</vt:lpwstr>
      </vt:variant>
      <vt:variant>
        <vt:i4>1703994</vt:i4>
      </vt:variant>
      <vt:variant>
        <vt:i4>161</vt:i4>
      </vt:variant>
      <vt:variant>
        <vt:i4>0</vt:i4>
      </vt:variant>
      <vt:variant>
        <vt:i4>5</vt:i4>
      </vt:variant>
      <vt:variant>
        <vt:lpwstr/>
      </vt:variant>
      <vt:variant>
        <vt:lpwstr>_Toc388377617</vt:lpwstr>
      </vt:variant>
      <vt:variant>
        <vt:i4>1703994</vt:i4>
      </vt:variant>
      <vt:variant>
        <vt:i4>158</vt:i4>
      </vt:variant>
      <vt:variant>
        <vt:i4>0</vt:i4>
      </vt:variant>
      <vt:variant>
        <vt:i4>5</vt:i4>
      </vt:variant>
      <vt:variant>
        <vt:lpwstr/>
      </vt:variant>
      <vt:variant>
        <vt:lpwstr>_Toc388377616</vt:lpwstr>
      </vt:variant>
      <vt:variant>
        <vt:i4>1638458</vt:i4>
      </vt:variant>
      <vt:variant>
        <vt:i4>155</vt:i4>
      </vt:variant>
      <vt:variant>
        <vt:i4>0</vt:i4>
      </vt:variant>
      <vt:variant>
        <vt:i4>5</vt:i4>
      </vt:variant>
      <vt:variant>
        <vt:lpwstr/>
      </vt:variant>
      <vt:variant>
        <vt:lpwstr>_Toc388377620</vt:lpwstr>
      </vt:variant>
      <vt:variant>
        <vt:i4>1703994</vt:i4>
      </vt:variant>
      <vt:variant>
        <vt:i4>152</vt:i4>
      </vt:variant>
      <vt:variant>
        <vt:i4>0</vt:i4>
      </vt:variant>
      <vt:variant>
        <vt:i4>5</vt:i4>
      </vt:variant>
      <vt:variant>
        <vt:lpwstr/>
      </vt:variant>
      <vt:variant>
        <vt:lpwstr>_Toc388377619</vt:lpwstr>
      </vt:variant>
      <vt:variant>
        <vt:i4>1703994</vt:i4>
      </vt:variant>
      <vt:variant>
        <vt:i4>149</vt:i4>
      </vt:variant>
      <vt:variant>
        <vt:i4>0</vt:i4>
      </vt:variant>
      <vt:variant>
        <vt:i4>5</vt:i4>
      </vt:variant>
      <vt:variant>
        <vt:lpwstr/>
      </vt:variant>
      <vt:variant>
        <vt:lpwstr>_Toc388377618</vt:lpwstr>
      </vt:variant>
      <vt:variant>
        <vt:i4>1703994</vt:i4>
      </vt:variant>
      <vt:variant>
        <vt:i4>146</vt:i4>
      </vt:variant>
      <vt:variant>
        <vt:i4>0</vt:i4>
      </vt:variant>
      <vt:variant>
        <vt:i4>5</vt:i4>
      </vt:variant>
      <vt:variant>
        <vt:lpwstr/>
      </vt:variant>
      <vt:variant>
        <vt:lpwstr>_Toc388377617</vt:lpwstr>
      </vt:variant>
      <vt:variant>
        <vt:i4>1703994</vt:i4>
      </vt:variant>
      <vt:variant>
        <vt:i4>143</vt:i4>
      </vt:variant>
      <vt:variant>
        <vt:i4>0</vt:i4>
      </vt:variant>
      <vt:variant>
        <vt:i4>5</vt:i4>
      </vt:variant>
      <vt:variant>
        <vt:lpwstr/>
      </vt:variant>
      <vt:variant>
        <vt:lpwstr>_Toc388377616</vt:lpwstr>
      </vt:variant>
      <vt:variant>
        <vt:i4>1966138</vt:i4>
      </vt:variant>
      <vt:variant>
        <vt:i4>140</vt:i4>
      </vt:variant>
      <vt:variant>
        <vt:i4>0</vt:i4>
      </vt:variant>
      <vt:variant>
        <vt:i4>5</vt:i4>
      </vt:variant>
      <vt:variant>
        <vt:lpwstr/>
      </vt:variant>
      <vt:variant>
        <vt:lpwstr>_Toc388377650</vt:lpwstr>
      </vt:variant>
      <vt:variant>
        <vt:i4>1638458</vt:i4>
      </vt:variant>
      <vt:variant>
        <vt:i4>137</vt:i4>
      </vt:variant>
      <vt:variant>
        <vt:i4>0</vt:i4>
      </vt:variant>
      <vt:variant>
        <vt:i4>5</vt:i4>
      </vt:variant>
      <vt:variant>
        <vt:lpwstr/>
      </vt:variant>
      <vt:variant>
        <vt:lpwstr>_Toc388377620</vt:lpwstr>
      </vt:variant>
      <vt:variant>
        <vt:i4>1703994</vt:i4>
      </vt:variant>
      <vt:variant>
        <vt:i4>134</vt:i4>
      </vt:variant>
      <vt:variant>
        <vt:i4>0</vt:i4>
      </vt:variant>
      <vt:variant>
        <vt:i4>5</vt:i4>
      </vt:variant>
      <vt:variant>
        <vt:lpwstr/>
      </vt:variant>
      <vt:variant>
        <vt:lpwstr>_Toc388377619</vt:lpwstr>
      </vt:variant>
      <vt:variant>
        <vt:i4>1703994</vt:i4>
      </vt:variant>
      <vt:variant>
        <vt:i4>131</vt:i4>
      </vt:variant>
      <vt:variant>
        <vt:i4>0</vt:i4>
      </vt:variant>
      <vt:variant>
        <vt:i4>5</vt:i4>
      </vt:variant>
      <vt:variant>
        <vt:lpwstr/>
      </vt:variant>
      <vt:variant>
        <vt:lpwstr>_Toc388377618</vt:lpwstr>
      </vt:variant>
      <vt:variant>
        <vt:i4>1703994</vt:i4>
      </vt:variant>
      <vt:variant>
        <vt:i4>128</vt:i4>
      </vt:variant>
      <vt:variant>
        <vt:i4>0</vt:i4>
      </vt:variant>
      <vt:variant>
        <vt:i4>5</vt:i4>
      </vt:variant>
      <vt:variant>
        <vt:lpwstr/>
      </vt:variant>
      <vt:variant>
        <vt:lpwstr>_Toc388377617</vt:lpwstr>
      </vt:variant>
      <vt:variant>
        <vt:i4>2031674</vt:i4>
      </vt:variant>
      <vt:variant>
        <vt:i4>125</vt:i4>
      </vt:variant>
      <vt:variant>
        <vt:i4>0</vt:i4>
      </vt:variant>
      <vt:variant>
        <vt:i4>5</vt:i4>
      </vt:variant>
      <vt:variant>
        <vt:lpwstr/>
      </vt:variant>
      <vt:variant>
        <vt:lpwstr>_Toc388377641</vt:lpwstr>
      </vt:variant>
      <vt:variant>
        <vt:i4>2031674</vt:i4>
      </vt:variant>
      <vt:variant>
        <vt:i4>122</vt:i4>
      </vt:variant>
      <vt:variant>
        <vt:i4>0</vt:i4>
      </vt:variant>
      <vt:variant>
        <vt:i4>5</vt:i4>
      </vt:variant>
      <vt:variant>
        <vt:lpwstr/>
      </vt:variant>
      <vt:variant>
        <vt:lpwstr>_Toc388377640</vt:lpwstr>
      </vt:variant>
      <vt:variant>
        <vt:i4>1638458</vt:i4>
      </vt:variant>
      <vt:variant>
        <vt:i4>119</vt:i4>
      </vt:variant>
      <vt:variant>
        <vt:i4>0</vt:i4>
      </vt:variant>
      <vt:variant>
        <vt:i4>5</vt:i4>
      </vt:variant>
      <vt:variant>
        <vt:lpwstr/>
      </vt:variant>
      <vt:variant>
        <vt:lpwstr>_Toc388377620</vt:lpwstr>
      </vt:variant>
      <vt:variant>
        <vt:i4>1703994</vt:i4>
      </vt:variant>
      <vt:variant>
        <vt:i4>116</vt:i4>
      </vt:variant>
      <vt:variant>
        <vt:i4>0</vt:i4>
      </vt:variant>
      <vt:variant>
        <vt:i4>5</vt:i4>
      </vt:variant>
      <vt:variant>
        <vt:lpwstr/>
      </vt:variant>
      <vt:variant>
        <vt:lpwstr>_Toc388377619</vt:lpwstr>
      </vt:variant>
      <vt:variant>
        <vt:i4>1703994</vt:i4>
      </vt:variant>
      <vt:variant>
        <vt:i4>113</vt:i4>
      </vt:variant>
      <vt:variant>
        <vt:i4>0</vt:i4>
      </vt:variant>
      <vt:variant>
        <vt:i4>5</vt:i4>
      </vt:variant>
      <vt:variant>
        <vt:lpwstr/>
      </vt:variant>
      <vt:variant>
        <vt:lpwstr>_Toc388377618</vt:lpwstr>
      </vt:variant>
      <vt:variant>
        <vt:i4>1703994</vt:i4>
      </vt:variant>
      <vt:variant>
        <vt:i4>110</vt:i4>
      </vt:variant>
      <vt:variant>
        <vt:i4>0</vt:i4>
      </vt:variant>
      <vt:variant>
        <vt:i4>5</vt:i4>
      </vt:variant>
      <vt:variant>
        <vt:lpwstr/>
      </vt:variant>
      <vt:variant>
        <vt:lpwstr>_Toc388377617</vt:lpwstr>
      </vt:variant>
      <vt:variant>
        <vt:i4>1572922</vt:i4>
      </vt:variant>
      <vt:variant>
        <vt:i4>107</vt:i4>
      </vt:variant>
      <vt:variant>
        <vt:i4>0</vt:i4>
      </vt:variant>
      <vt:variant>
        <vt:i4>5</vt:i4>
      </vt:variant>
      <vt:variant>
        <vt:lpwstr/>
      </vt:variant>
      <vt:variant>
        <vt:lpwstr>_Toc388377633</vt:lpwstr>
      </vt:variant>
      <vt:variant>
        <vt:i4>1638458</vt:i4>
      </vt:variant>
      <vt:variant>
        <vt:i4>104</vt:i4>
      </vt:variant>
      <vt:variant>
        <vt:i4>0</vt:i4>
      </vt:variant>
      <vt:variant>
        <vt:i4>5</vt:i4>
      </vt:variant>
      <vt:variant>
        <vt:lpwstr/>
      </vt:variant>
      <vt:variant>
        <vt:lpwstr>_Toc388377620</vt:lpwstr>
      </vt:variant>
      <vt:variant>
        <vt:i4>1703994</vt:i4>
      </vt:variant>
      <vt:variant>
        <vt:i4>101</vt:i4>
      </vt:variant>
      <vt:variant>
        <vt:i4>0</vt:i4>
      </vt:variant>
      <vt:variant>
        <vt:i4>5</vt:i4>
      </vt:variant>
      <vt:variant>
        <vt:lpwstr/>
      </vt:variant>
      <vt:variant>
        <vt:lpwstr>_Toc388377619</vt:lpwstr>
      </vt:variant>
      <vt:variant>
        <vt:i4>1703994</vt:i4>
      </vt:variant>
      <vt:variant>
        <vt:i4>98</vt:i4>
      </vt:variant>
      <vt:variant>
        <vt:i4>0</vt:i4>
      </vt:variant>
      <vt:variant>
        <vt:i4>5</vt:i4>
      </vt:variant>
      <vt:variant>
        <vt:lpwstr/>
      </vt:variant>
      <vt:variant>
        <vt:lpwstr>_Toc388377618</vt:lpwstr>
      </vt:variant>
      <vt:variant>
        <vt:i4>1703994</vt:i4>
      </vt:variant>
      <vt:variant>
        <vt:i4>95</vt:i4>
      </vt:variant>
      <vt:variant>
        <vt:i4>0</vt:i4>
      </vt:variant>
      <vt:variant>
        <vt:i4>5</vt:i4>
      </vt:variant>
      <vt:variant>
        <vt:lpwstr/>
      </vt:variant>
      <vt:variant>
        <vt:lpwstr>_Toc388377617</vt:lpwstr>
      </vt:variant>
      <vt:variant>
        <vt:i4>1638458</vt:i4>
      </vt:variant>
      <vt:variant>
        <vt:i4>92</vt:i4>
      </vt:variant>
      <vt:variant>
        <vt:i4>0</vt:i4>
      </vt:variant>
      <vt:variant>
        <vt:i4>5</vt:i4>
      </vt:variant>
      <vt:variant>
        <vt:lpwstr/>
      </vt:variant>
      <vt:variant>
        <vt:lpwstr>_Toc388377625</vt:lpwstr>
      </vt:variant>
      <vt:variant>
        <vt:i4>1638458</vt:i4>
      </vt:variant>
      <vt:variant>
        <vt:i4>89</vt:i4>
      </vt:variant>
      <vt:variant>
        <vt:i4>0</vt:i4>
      </vt:variant>
      <vt:variant>
        <vt:i4>5</vt:i4>
      </vt:variant>
      <vt:variant>
        <vt:lpwstr/>
      </vt:variant>
      <vt:variant>
        <vt:lpwstr>_Toc388377620</vt:lpwstr>
      </vt:variant>
      <vt:variant>
        <vt:i4>1703994</vt:i4>
      </vt:variant>
      <vt:variant>
        <vt:i4>86</vt:i4>
      </vt:variant>
      <vt:variant>
        <vt:i4>0</vt:i4>
      </vt:variant>
      <vt:variant>
        <vt:i4>5</vt:i4>
      </vt:variant>
      <vt:variant>
        <vt:lpwstr/>
      </vt:variant>
      <vt:variant>
        <vt:lpwstr>_Toc388377619</vt:lpwstr>
      </vt:variant>
      <vt:variant>
        <vt:i4>1703994</vt:i4>
      </vt:variant>
      <vt:variant>
        <vt:i4>83</vt:i4>
      </vt:variant>
      <vt:variant>
        <vt:i4>0</vt:i4>
      </vt:variant>
      <vt:variant>
        <vt:i4>5</vt:i4>
      </vt:variant>
      <vt:variant>
        <vt:lpwstr/>
      </vt:variant>
      <vt:variant>
        <vt:lpwstr>_Toc388377618</vt:lpwstr>
      </vt:variant>
      <vt:variant>
        <vt:i4>1703994</vt:i4>
      </vt:variant>
      <vt:variant>
        <vt:i4>80</vt:i4>
      </vt:variant>
      <vt:variant>
        <vt:i4>0</vt:i4>
      </vt:variant>
      <vt:variant>
        <vt:i4>5</vt:i4>
      </vt:variant>
      <vt:variant>
        <vt:lpwstr/>
      </vt:variant>
      <vt:variant>
        <vt:lpwstr>_Toc388377617</vt:lpwstr>
      </vt:variant>
      <vt:variant>
        <vt:i4>1703994</vt:i4>
      </vt:variant>
      <vt:variant>
        <vt:i4>77</vt:i4>
      </vt:variant>
      <vt:variant>
        <vt:i4>0</vt:i4>
      </vt:variant>
      <vt:variant>
        <vt:i4>5</vt:i4>
      </vt:variant>
      <vt:variant>
        <vt:lpwstr/>
      </vt:variant>
      <vt:variant>
        <vt:lpwstr>_Toc388377616</vt:lpwstr>
      </vt:variant>
      <vt:variant>
        <vt:i4>1638458</vt:i4>
      </vt:variant>
      <vt:variant>
        <vt:i4>74</vt:i4>
      </vt:variant>
      <vt:variant>
        <vt:i4>0</vt:i4>
      </vt:variant>
      <vt:variant>
        <vt:i4>5</vt:i4>
      </vt:variant>
      <vt:variant>
        <vt:lpwstr/>
      </vt:variant>
      <vt:variant>
        <vt:lpwstr>_Toc388377620</vt:lpwstr>
      </vt:variant>
      <vt:variant>
        <vt:i4>1703994</vt:i4>
      </vt:variant>
      <vt:variant>
        <vt:i4>71</vt:i4>
      </vt:variant>
      <vt:variant>
        <vt:i4>0</vt:i4>
      </vt:variant>
      <vt:variant>
        <vt:i4>5</vt:i4>
      </vt:variant>
      <vt:variant>
        <vt:lpwstr/>
      </vt:variant>
      <vt:variant>
        <vt:lpwstr>_Toc388377619</vt:lpwstr>
      </vt:variant>
      <vt:variant>
        <vt:i4>1703994</vt:i4>
      </vt:variant>
      <vt:variant>
        <vt:i4>68</vt:i4>
      </vt:variant>
      <vt:variant>
        <vt:i4>0</vt:i4>
      </vt:variant>
      <vt:variant>
        <vt:i4>5</vt:i4>
      </vt:variant>
      <vt:variant>
        <vt:lpwstr/>
      </vt:variant>
      <vt:variant>
        <vt:lpwstr>_Toc388377618</vt:lpwstr>
      </vt:variant>
      <vt:variant>
        <vt:i4>1703994</vt:i4>
      </vt:variant>
      <vt:variant>
        <vt:i4>65</vt:i4>
      </vt:variant>
      <vt:variant>
        <vt:i4>0</vt:i4>
      </vt:variant>
      <vt:variant>
        <vt:i4>5</vt:i4>
      </vt:variant>
      <vt:variant>
        <vt:lpwstr/>
      </vt:variant>
      <vt:variant>
        <vt:lpwstr>_Toc388377617</vt:lpwstr>
      </vt:variant>
      <vt:variant>
        <vt:i4>1179705</vt:i4>
      </vt:variant>
      <vt:variant>
        <vt:i4>62</vt:i4>
      </vt:variant>
      <vt:variant>
        <vt:i4>0</vt:i4>
      </vt:variant>
      <vt:variant>
        <vt:i4>5</vt:i4>
      </vt:variant>
      <vt:variant>
        <vt:lpwstr/>
      </vt:variant>
      <vt:variant>
        <vt:lpwstr>_Toc388377595</vt:lpwstr>
      </vt:variant>
      <vt:variant>
        <vt:i4>1638458</vt:i4>
      </vt:variant>
      <vt:variant>
        <vt:i4>59</vt:i4>
      </vt:variant>
      <vt:variant>
        <vt:i4>0</vt:i4>
      </vt:variant>
      <vt:variant>
        <vt:i4>5</vt:i4>
      </vt:variant>
      <vt:variant>
        <vt:lpwstr/>
      </vt:variant>
      <vt:variant>
        <vt:lpwstr>_Toc388377620</vt:lpwstr>
      </vt:variant>
      <vt:variant>
        <vt:i4>1703994</vt:i4>
      </vt:variant>
      <vt:variant>
        <vt:i4>56</vt:i4>
      </vt:variant>
      <vt:variant>
        <vt:i4>0</vt:i4>
      </vt:variant>
      <vt:variant>
        <vt:i4>5</vt:i4>
      </vt:variant>
      <vt:variant>
        <vt:lpwstr/>
      </vt:variant>
      <vt:variant>
        <vt:lpwstr>_Toc388377619</vt:lpwstr>
      </vt:variant>
      <vt:variant>
        <vt:i4>1703994</vt:i4>
      </vt:variant>
      <vt:variant>
        <vt:i4>53</vt:i4>
      </vt:variant>
      <vt:variant>
        <vt:i4>0</vt:i4>
      </vt:variant>
      <vt:variant>
        <vt:i4>5</vt:i4>
      </vt:variant>
      <vt:variant>
        <vt:lpwstr/>
      </vt:variant>
      <vt:variant>
        <vt:lpwstr>_Toc388377618</vt:lpwstr>
      </vt:variant>
      <vt:variant>
        <vt:i4>1703994</vt:i4>
      </vt:variant>
      <vt:variant>
        <vt:i4>50</vt:i4>
      </vt:variant>
      <vt:variant>
        <vt:i4>0</vt:i4>
      </vt:variant>
      <vt:variant>
        <vt:i4>5</vt:i4>
      </vt:variant>
      <vt:variant>
        <vt:lpwstr/>
      </vt:variant>
      <vt:variant>
        <vt:lpwstr>_Toc388377617</vt:lpwstr>
      </vt:variant>
      <vt:variant>
        <vt:i4>1179705</vt:i4>
      </vt:variant>
      <vt:variant>
        <vt:i4>47</vt:i4>
      </vt:variant>
      <vt:variant>
        <vt:i4>0</vt:i4>
      </vt:variant>
      <vt:variant>
        <vt:i4>5</vt:i4>
      </vt:variant>
      <vt:variant>
        <vt:lpwstr/>
      </vt:variant>
      <vt:variant>
        <vt:lpwstr>_Toc388377595</vt:lpwstr>
      </vt:variant>
      <vt:variant>
        <vt:i4>1638458</vt:i4>
      </vt:variant>
      <vt:variant>
        <vt:i4>44</vt:i4>
      </vt:variant>
      <vt:variant>
        <vt:i4>0</vt:i4>
      </vt:variant>
      <vt:variant>
        <vt:i4>5</vt:i4>
      </vt:variant>
      <vt:variant>
        <vt:lpwstr/>
      </vt:variant>
      <vt:variant>
        <vt:lpwstr>_Toc388377620</vt:lpwstr>
      </vt:variant>
      <vt:variant>
        <vt:i4>1703994</vt:i4>
      </vt:variant>
      <vt:variant>
        <vt:i4>41</vt:i4>
      </vt:variant>
      <vt:variant>
        <vt:i4>0</vt:i4>
      </vt:variant>
      <vt:variant>
        <vt:i4>5</vt:i4>
      </vt:variant>
      <vt:variant>
        <vt:lpwstr/>
      </vt:variant>
      <vt:variant>
        <vt:lpwstr>_Toc388377619</vt:lpwstr>
      </vt:variant>
      <vt:variant>
        <vt:i4>1703994</vt:i4>
      </vt:variant>
      <vt:variant>
        <vt:i4>38</vt:i4>
      </vt:variant>
      <vt:variant>
        <vt:i4>0</vt:i4>
      </vt:variant>
      <vt:variant>
        <vt:i4>5</vt:i4>
      </vt:variant>
      <vt:variant>
        <vt:lpwstr/>
      </vt:variant>
      <vt:variant>
        <vt:lpwstr>_Toc388377618</vt:lpwstr>
      </vt:variant>
      <vt:variant>
        <vt:i4>1703994</vt:i4>
      </vt:variant>
      <vt:variant>
        <vt:i4>35</vt:i4>
      </vt:variant>
      <vt:variant>
        <vt:i4>0</vt:i4>
      </vt:variant>
      <vt:variant>
        <vt:i4>5</vt:i4>
      </vt:variant>
      <vt:variant>
        <vt:lpwstr/>
      </vt:variant>
      <vt:variant>
        <vt:lpwstr>_Toc388377617</vt:lpwstr>
      </vt:variant>
      <vt:variant>
        <vt:i4>1179705</vt:i4>
      </vt:variant>
      <vt:variant>
        <vt:i4>32</vt:i4>
      </vt:variant>
      <vt:variant>
        <vt:i4>0</vt:i4>
      </vt:variant>
      <vt:variant>
        <vt:i4>5</vt:i4>
      </vt:variant>
      <vt:variant>
        <vt:lpwstr/>
      </vt:variant>
      <vt:variant>
        <vt:lpwstr>_Toc388377595</vt:lpwstr>
      </vt:variant>
      <vt:variant>
        <vt:i4>1179705</vt:i4>
      </vt:variant>
      <vt:variant>
        <vt:i4>29</vt:i4>
      </vt:variant>
      <vt:variant>
        <vt:i4>0</vt:i4>
      </vt:variant>
      <vt:variant>
        <vt:i4>5</vt:i4>
      </vt:variant>
      <vt:variant>
        <vt:lpwstr/>
      </vt:variant>
      <vt:variant>
        <vt:lpwstr>_Toc388377594</vt:lpwstr>
      </vt:variant>
      <vt:variant>
        <vt:i4>1179705</vt:i4>
      </vt:variant>
      <vt:variant>
        <vt:i4>26</vt:i4>
      </vt:variant>
      <vt:variant>
        <vt:i4>0</vt:i4>
      </vt:variant>
      <vt:variant>
        <vt:i4>5</vt:i4>
      </vt:variant>
      <vt:variant>
        <vt:lpwstr/>
      </vt:variant>
      <vt:variant>
        <vt:lpwstr>_Toc388377593</vt:lpwstr>
      </vt:variant>
      <vt:variant>
        <vt:i4>1179705</vt:i4>
      </vt:variant>
      <vt:variant>
        <vt:i4>23</vt:i4>
      </vt:variant>
      <vt:variant>
        <vt:i4>0</vt:i4>
      </vt:variant>
      <vt:variant>
        <vt:i4>5</vt:i4>
      </vt:variant>
      <vt:variant>
        <vt:lpwstr/>
      </vt:variant>
      <vt:variant>
        <vt:lpwstr>_Toc388377593</vt:lpwstr>
      </vt:variant>
      <vt:variant>
        <vt:i4>1179705</vt:i4>
      </vt:variant>
      <vt:variant>
        <vt:i4>20</vt:i4>
      </vt:variant>
      <vt:variant>
        <vt:i4>0</vt:i4>
      </vt:variant>
      <vt:variant>
        <vt:i4>5</vt:i4>
      </vt:variant>
      <vt:variant>
        <vt:lpwstr/>
      </vt:variant>
      <vt:variant>
        <vt:lpwstr>_Toc388377592</vt:lpwstr>
      </vt:variant>
      <vt:variant>
        <vt:i4>1179705</vt:i4>
      </vt:variant>
      <vt:variant>
        <vt:i4>17</vt:i4>
      </vt:variant>
      <vt:variant>
        <vt:i4>0</vt:i4>
      </vt:variant>
      <vt:variant>
        <vt:i4>5</vt:i4>
      </vt:variant>
      <vt:variant>
        <vt:lpwstr/>
      </vt:variant>
      <vt:variant>
        <vt:lpwstr>_Toc388377591</vt:lpwstr>
      </vt:variant>
      <vt:variant>
        <vt:i4>1179705</vt:i4>
      </vt:variant>
      <vt:variant>
        <vt:i4>14</vt:i4>
      </vt:variant>
      <vt:variant>
        <vt:i4>0</vt:i4>
      </vt:variant>
      <vt:variant>
        <vt:i4>5</vt:i4>
      </vt:variant>
      <vt:variant>
        <vt:lpwstr/>
      </vt:variant>
      <vt:variant>
        <vt:lpwstr>_Toc388377590</vt:lpwstr>
      </vt:variant>
      <vt:variant>
        <vt:i4>1245241</vt:i4>
      </vt:variant>
      <vt:variant>
        <vt:i4>11</vt:i4>
      </vt:variant>
      <vt:variant>
        <vt:i4>0</vt:i4>
      </vt:variant>
      <vt:variant>
        <vt:i4>5</vt:i4>
      </vt:variant>
      <vt:variant>
        <vt:lpwstr/>
      </vt:variant>
      <vt:variant>
        <vt:lpwstr>_Toc388377589</vt:lpwstr>
      </vt:variant>
      <vt:variant>
        <vt:i4>1245241</vt:i4>
      </vt:variant>
      <vt:variant>
        <vt:i4>8</vt:i4>
      </vt:variant>
      <vt:variant>
        <vt:i4>0</vt:i4>
      </vt:variant>
      <vt:variant>
        <vt:i4>5</vt:i4>
      </vt:variant>
      <vt:variant>
        <vt:lpwstr/>
      </vt:variant>
      <vt:variant>
        <vt:lpwstr>_Toc388377588</vt:lpwstr>
      </vt:variant>
      <vt:variant>
        <vt:i4>1245241</vt:i4>
      </vt:variant>
      <vt:variant>
        <vt:i4>2</vt:i4>
      </vt:variant>
      <vt:variant>
        <vt:i4>0</vt:i4>
      </vt:variant>
      <vt:variant>
        <vt:i4>5</vt:i4>
      </vt:variant>
      <vt:variant>
        <vt:lpwstr/>
      </vt:variant>
      <vt:variant>
        <vt:lpwstr>_Toc388377587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dc:title>
  <dc:subject>Daños vivienda Dean</dc:subject>
  <dc:creator>Dirección Investigación</dc:creator>
  <cp:lastModifiedBy>Administrador</cp:lastModifiedBy>
  <cp:revision>2</cp:revision>
  <cp:lastPrinted>2014-05-20T23:04:00Z</cp:lastPrinted>
  <dcterms:created xsi:type="dcterms:W3CDTF">2015-01-16T01:14:00Z</dcterms:created>
  <dcterms:modified xsi:type="dcterms:W3CDTF">2015-01-16T01:14:00Z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0008000c05000000000001024100</vt:lpwstr>
  </property>
</Properties>
</file>